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899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1904"/>
        <w:gridCol w:w="1696"/>
        <w:gridCol w:w="2550"/>
        <w:gridCol w:w="4253"/>
      </w:tblGrid>
      <w:tr w:rsidR="00550E57" w:rsidRPr="008E6D5B" w14:paraId="07D9148D" w14:textId="77777777" w:rsidTr="00C246A5">
        <w:tc>
          <w:tcPr>
            <w:tcW w:w="1904" w:type="dxa"/>
          </w:tcPr>
          <w:p w14:paraId="4CA97A10" w14:textId="77777777" w:rsidR="00550E57" w:rsidRPr="008E6D5B" w:rsidRDefault="00550E57" w:rsidP="00374B10">
            <w:pPr>
              <w:pStyle w:val="Randtitel"/>
            </w:pPr>
          </w:p>
        </w:tc>
        <w:tc>
          <w:tcPr>
            <w:tcW w:w="8499" w:type="dxa"/>
            <w:gridSpan w:val="3"/>
          </w:tcPr>
          <w:p w14:paraId="6B7D076E" w14:textId="0FA9EBD0" w:rsidR="008C47A9" w:rsidRDefault="00D85064" w:rsidP="008C47A9">
            <w:pPr>
              <w:spacing w:after="0"/>
              <w:rPr>
                <w:rStyle w:val="Grundtextfett"/>
                <w:color w:val="000000" w:themeColor="text1"/>
                <w:lang w:eastAsia="en-GB"/>
              </w:rPr>
            </w:pPr>
            <w:r>
              <w:rPr>
                <w:rStyle w:val="Grundtextfett"/>
                <w:color w:val="000000" w:themeColor="text1"/>
                <w:lang w:eastAsia="en-GB"/>
              </w:rPr>
              <w:t>Berufsschule Bülach</w:t>
            </w:r>
            <w:r w:rsidR="008C47A9">
              <w:rPr>
                <w:rStyle w:val="Grundtextfett"/>
                <w:color w:val="000000" w:themeColor="text1"/>
                <w:lang w:eastAsia="en-GB"/>
              </w:rPr>
              <w:t xml:space="preserve"> </w:t>
            </w:r>
            <w:r w:rsidR="008C47A9">
              <w:rPr>
                <w:rFonts w:ascii="Arial Black" w:hAnsi="Arial Black"/>
                <w:color w:val="000000" w:themeColor="text1"/>
                <w:lang w:eastAsia="en-GB"/>
              </w:rPr>
              <w:br/>
            </w:r>
            <w:r>
              <w:rPr>
                <w:rStyle w:val="Grundtextfett"/>
                <w:color w:val="000000" w:themeColor="text1"/>
                <w:lang w:eastAsia="en-GB"/>
              </w:rPr>
              <w:t>Erweiterungsbau</w:t>
            </w:r>
          </w:p>
          <w:p w14:paraId="52B1F4BD" w14:textId="468EC2F3" w:rsidR="00C9384A" w:rsidRDefault="00D85064" w:rsidP="008C47A9">
            <w:pPr>
              <w:spacing w:after="0"/>
              <w:rPr>
                <w:rStyle w:val="Grundtextfett"/>
                <w:color w:val="000000" w:themeColor="text1"/>
                <w:lang w:eastAsia="en-GB"/>
              </w:rPr>
            </w:pPr>
            <w:r>
              <w:rPr>
                <w:rStyle w:val="Grundtextfett"/>
                <w:color w:val="000000" w:themeColor="text1"/>
                <w:lang w:eastAsia="en-GB"/>
              </w:rPr>
              <w:t>Schwerzgruebstrasse 25</w:t>
            </w:r>
            <w:r w:rsidR="00C9384A">
              <w:rPr>
                <w:rStyle w:val="Grundtextfett"/>
                <w:color w:val="000000" w:themeColor="text1"/>
                <w:lang w:eastAsia="en-GB"/>
              </w:rPr>
              <w:t>,</w:t>
            </w:r>
            <w:r>
              <w:rPr>
                <w:rStyle w:val="Grundtextfett"/>
                <w:color w:val="000000" w:themeColor="text1"/>
                <w:lang w:eastAsia="en-GB"/>
              </w:rPr>
              <w:t xml:space="preserve"> 8180 Bülach</w:t>
            </w:r>
          </w:p>
          <w:p w14:paraId="48974A04" w14:textId="77777777" w:rsidR="00550E57" w:rsidRDefault="00845D3B" w:rsidP="00550E57">
            <w:pPr>
              <w:spacing w:after="120"/>
            </w:pPr>
            <w:r w:rsidRPr="00C246A5">
              <w:t>Projekt</w:t>
            </w:r>
            <w:r w:rsidR="00C11B37" w:rsidRPr="00C246A5">
              <w:t>w</w:t>
            </w:r>
            <w:r w:rsidRPr="00C246A5">
              <w:t>ettbewerb im offenen Verfahren</w:t>
            </w:r>
          </w:p>
          <w:p w14:paraId="0A8E1570" w14:textId="6F5FC862" w:rsidR="004860CC" w:rsidRPr="00FF40CE" w:rsidRDefault="004860CC" w:rsidP="00550E57">
            <w:pPr>
              <w:spacing w:after="120"/>
              <w:rPr>
                <w:rFonts w:cs="Arial"/>
                <w:szCs w:val="21"/>
              </w:rPr>
            </w:pPr>
          </w:p>
        </w:tc>
      </w:tr>
      <w:tr w:rsidR="00550E57" w:rsidRPr="008E6D5B" w14:paraId="1350448E" w14:textId="77777777" w:rsidTr="00C246A5">
        <w:tc>
          <w:tcPr>
            <w:tcW w:w="1904" w:type="dxa"/>
          </w:tcPr>
          <w:p w14:paraId="2DF614CE" w14:textId="77777777" w:rsidR="00550E57" w:rsidRPr="008E6D5B" w:rsidRDefault="00550E57" w:rsidP="00374B10">
            <w:pPr>
              <w:pStyle w:val="Randtitel"/>
            </w:pPr>
          </w:p>
        </w:tc>
        <w:tc>
          <w:tcPr>
            <w:tcW w:w="8499" w:type="dxa"/>
            <w:gridSpan w:val="3"/>
          </w:tcPr>
          <w:p w14:paraId="5488E36C" w14:textId="37FC0583" w:rsidR="00550E57" w:rsidRPr="00374B10" w:rsidRDefault="00550E57" w:rsidP="00374B10">
            <w:pPr>
              <w:spacing w:after="0" w:line="288" w:lineRule="exact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Unterlage A</w:t>
            </w:r>
            <w:r w:rsidR="008B56A4">
              <w:rPr>
                <w:rFonts w:ascii="Arial Black" w:hAnsi="Arial Black"/>
                <w:sz w:val="28"/>
                <w:szCs w:val="28"/>
              </w:rPr>
              <w:t>1</w:t>
            </w:r>
          </w:p>
          <w:p w14:paraId="2289961B" w14:textId="77777777" w:rsidR="00550E57" w:rsidRPr="00374B10" w:rsidRDefault="00550E57" w:rsidP="000A554D">
            <w:pPr>
              <w:spacing w:after="0" w:line="288" w:lineRule="exact"/>
              <w:rPr>
                <w:color w:val="00B0F0"/>
              </w:rPr>
            </w:pPr>
            <w:r>
              <w:rPr>
                <w:rFonts w:ascii="Arial Black" w:hAnsi="Arial Black"/>
                <w:color w:val="00B0F0"/>
                <w:sz w:val="28"/>
                <w:szCs w:val="28"/>
              </w:rPr>
              <w:t xml:space="preserve">Anmeldeformular </w:t>
            </w:r>
          </w:p>
        </w:tc>
      </w:tr>
      <w:tr w:rsidR="00550E57" w:rsidRPr="008E6D5B" w14:paraId="15B4D9B2" w14:textId="77777777" w:rsidTr="00C246A5">
        <w:tc>
          <w:tcPr>
            <w:tcW w:w="1904" w:type="dxa"/>
          </w:tcPr>
          <w:p w14:paraId="0962BEA7" w14:textId="77777777" w:rsidR="00550E57" w:rsidRPr="008E6D5B" w:rsidRDefault="00550E57" w:rsidP="00374B10">
            <w:pPr>
              <w:pStyle w:val="Randtitel"/>
            </w:pPr>
          </w:p>
        </w:tc>
        <w:tc>
          <w:tcPr>
            <w:tcW w:w="8499" w:type="dxa"/>
            <w:gridSpan w:val="3"/>
          </w:tcPr>
          <w:p w14:paraId="2C38AF96" w14:textId="77777777" w:rsidR="00550E57" w:rsidRDefault="00550E57" w:rsidP="000A554D">
            <w:pPr>
              <w:spacing w:after="0"/>
            </w:pPr>
          </w:p>
        </w:tc>
      </w:tr>
      <w:tr w:rsidR="00550E57" w:rsidRPr="008E6D5B" w14:paraId="663E235B" w14:textId="77777777" w:rsidTr="00C246A5">
        <w:tc>
          <w:tcPr>
            <w:tcW w:w="1904" w:type="dxa"/>
          </w:tcPr>
          <w:p w14:paraId="56105116" w14:textId="77777777" w:rsidR="00550E57" w:rsidRPr="008E6D5B" w:rsidRDefault="00550E57" w:rsidP="00374B10">
            <w:pPr>
              <w:pStyle w:val="Randtitel"/>
            </w:pPr>
            <w:r>
              <w:t>Anmeldefrist</w:t>
            </w:r>
          </w:p>
        </w:tc>
        <w:tc>
          <w:tcPr>
            <w:tcW w:w="8499" w:type="dxa"/>
            <w:gridSpan w:val="3"/>
          </w:tcPr>
          <w:p w14:paraId="4B03A783" w14:textId="14A448FD" w:rsidR="00550E57" w:rsidRPr="00603834" w:rsidRDefault="00D85064" w:rsidP="00121993">
            <w:pPr>
              <w:spacing w:after="120"/>
              <w:rPr>
                <w:rFonts w:ascii="Arial Black" w:hAnsi="Arial Black"/>
                <w:color w:val="000000" w:themeColor="text1"/>
              </w:rPr>
            </w:pPr>
            <w:r>
              <w:rPr>
                <w:rFonts w:ascii="Arial Black" w:hAnsi="Arial Black"/>
                <w:color w:val="000000" w:themeColor="text1"/>
              </w:rPr>
              <w:t>2</w:t>
            </w:r>
            <w:r w:rsidR="00005843">
              <w:rPr>
                <w:rFonts w:ascii="Arial Black" w:hAnsi="Arial Black"/>
                <w:color w:val="000000" w:themeColor="text1"/>
              </w:rPr>
              <w:t>3</w:t>
            </w:r>
            <w:r>
              <w:rPr>
                <w:rFonts w:ascii="Arial Black" w:hAnsi="Arial Black"/>
                <w:color w:val="000000" w:themeColor="text1"/>
              </w:rPr>
              <w:t xml:space="preserve">. </w:t>
            </w:r>
            <w:r w:rsidR="00005843">
              <w:rPr>
                <w:rFonts w:ascii="Arial Black" w:hAnsi="Arial Black"/>
                <w:color w:val="000000" w:themeColor="text1"/>
              </w:rPr>
              <w:t>September</w:t>
            </w:r>
            <w:r w:rsidR="00121993" w:rsidRPr="00603834">
              <w:rPr>
                <w:rFonts w:ascii="Arial Black" w:hAnsi="Arial Black"/>
                <w:color w:val="000000" w:themeColor="text1"/>
              </w:rPr>
              <w:t xml:space="preserve"> 202</w:t>
            </w:r>
            <w:r w:rsidR="00C9384A">
              <w:rPr>
                <w:rFonts w:ascii="Arial Black" w:hAnsi="Arial Black"/>
                <w:color w:val="000000" w:themeColor="text1"/>
              </w:rPr>
              <w:t>4</w:t>
            </w:r>
            <w:r w:rsidR="00550E57" w:rsidRPr="00603834">
              <w:rPr>
                <w:rFonts w:ascii="Arial Black" w:hAnsi="Arial Black"/>
                <w:color w:val="000000" w:themeColor="text1"/>
              </w:rPr>
              <w:t xml:space="preserve"> </w:t>
            </w:r>
            <w:r w:rsidR="00550E57" w:rsidRPr="00603834">
              <w:rPr>
                <w:rFonts w:cs="Arial"/>
                <w:color w:val="000000" w:themeColor="text1"/>
              </w:rPr>
              <w:t>(Eingang im Hochbauamt)</w:t>
            </w:r>
          </w:p>
        </w:tc>
      </w:tr>
      <w:tr w:rsidR="00550E57" w:rsidRPr="00106840" w14:paraId="1D8199AE" w14:textId="77777777" w:rsidTr="00C246A5">
        <w:tc>
          <w:tcPr>
            <w:tcW w:w="1904" w:type="dxa"/>
          </w:tcPr>
          <w:p w14:paraId="78DF40EF" w14:textId="77777777" w:rsidR="00550E57" w:rsidRPr="008E6D5B" w:rsidRDefault="00550E57" w:rsidP="00374B10">
            <w:pPr>
              <w:pStyle w:val="Randtitel"/>
            </w:pPr>
            <w:r>
              <w:t>Anmeldeadresse</w:t>
            </w:r>
          </w:p>
        </w:tc>
        <w:tc>
          <w:tcPr>
            <w:tcW w:w="8499" w:type="dxa"/>
            <w:gridSpan w:val="3"/>
          </w:tcPr>
          <w:p w14:paraId="61DFFCD2" w14:textId="0FECD72E" w:rsidR="004E5BA4" w:rsidRPr="00603834" w:rsidRDefault="004E5BA4" w:rsidP="004E5BA4">
            <w:pPr>
              <w:spacing w:after="0"/>
              <w:contextualSpacing/>
              <w:rPr>
                <w:rFonts w:cs="Arial"/>
              </w:rPr>
            </w:pPr>
            <w:r w:rsidRPr="00603834">
              <w:rPr>
                <w:rFonts w:cs="Arial"/>
              </w:rPr>
              <w:t>Hochbauamt Kanton Zürich</w:t>
            </w:r>
          </w:p>
          <w:p w14:paraId="7AE45B4E" w14:textId="714F4323" w:rsidR="00550E57" w:rsidRPr="00603834" w:rsidRDefault="004E5BA4" w:rsidP="004E5BA4">
            <w:pPr>
              <w:spacing w:after="0"/>
              <w:contextualSpacing/>
              <w:rPr>
                <w:rFonts w:cs="Arial"/>
              </w:rPr>
            </w:pPr>
            <w:r w:rsidRPr="00603834">
              <w:rPr>
                <w:rFonts w:cs="Arial"/>
              </w:rPr>
              <w:t>Stampfenbachstrasse 110, 8090 Zürich</w:t>
            </w:r>
          </w:p>
          <w:p w14:paraId="08CF9BC4" w14:textId="0BA51B16" w:rsidR="002B7044" w:rsidRPr="00603834" w:rsidRDefault="004860CC" w:rsidP="004E5BA4">
            <w:pPr>
              <w:spacing w:after="0"/>
              <w:contextualSpacing/>
              <w:rPr>
                <w:rFonts w:cs="Arial"/>
              </w:rPr>
            </w:pPr>
            <w:r>
              <w:rPr>
                <w:rFonts w:cs="Arial"/>
                <w:szCs w:val="21"/>
              </w:rPr>
              <w:t xml:space="preserve">Frau </w:t>
            </w:r>
            <w:r w:rsidR="002B7044" w:rsidRPr="00603834">
              <w:rPr>
                <w:rFonts w:cs="Arial"/>
                <w:szCs w:val="21"/>
              </w:rPr>
              <w:t xml:space="preserve">Laura Chenet, </w:t>
            </w:r>
            <w:hyperlink r:id="rId12" w:history="1">
              <w:r w:rsidR="002B7044" w:rsidRPr="00603834">
                <w:rPr>
                  <w:rStyle w:val="Hyperlink"/>
                  <w:rFonts w:cs="Arial"/>
                </w:rPr>
                <w:t>wettbewerbe@bd.zh.ch</w:t>
              </w:r>
            </w:hyperlink>
          </w:p>
          <w:p w14:paraId="5F85725F" w14:textId="344FF7DB" w:rsidR="002B7044" w:rsidRPr="00603834" w:rsidRDefault="002B7044" w:rsidP="004E5BA4">
            <w:pPr>
              <w:spacing w:after="0"/>
              <w:contextualSpacing/>
              <w:rPr>
                <w:rFonts w:cs="Arial"/>
              </w:rPr>
            </w:pPr>
          </w:p>
        </w:tc>
      </w:tr>
      <w:tr w:rsidR="00550E57" w:rsidRPr="008E6D5B" w14:paraId="72EAF1E4" w14:textId="77777777" w:rsidTr="00C246A5">
        <w:tc>
          <w:tcPr>
            <w:tcW w:w="1904" w:type="dxa"/>
          </w:tcPr>
          <w:p w14:paraId="0FF162A9" w14:textId="77777777" w:rsidR="00550E57" w:rsidRPr="008E6D5B" w:rsidRDefault="00550E57" w:rsidP="00374B10">
            <w:pPr>
              <w:pStyle w:val="Randtitel"/>
            </w:pPr>
            <w:r>
              <w:t>Vermerk / Betreff</w:t>
            </w:r>
          </w:p>
        </w:tc>
        <w:tc>
          <w:tcPr>
            <w:tcW w:w="8499" w:type="dxa"/>
            <w:gridSpan w:val="3"/>
          </w:tcPr>
          <w:p w14:paraId="3A629495" w14:textId="5FA6D631" w:rsidR="00914815" w:rsidRPr="00C9384A" w:rsidRDefault="00550E57" w:rsidP="00C9384A">
            <w:pPr>
              <w:spacing w:after="0"/>
              <w:rPr>
                <w:rFonts w:cs="Arial"/>
              </w:rPr>
            </w:pPr>
            <w:r w:rsidRPr="00C246A5">
              <w:rPr>
                <w:rFonts w:ascii="Arial Black" w:hAnsi="Arial Black"/>
              </w:rPr>
              <w:t xml:space="preserve">Anmeldung </w:t>
            </w:r>
            <w:r w:rsidRPr="00C246A5">
              <w:rPr>
                <w:rFonts w:cs="Arial"/>
              </w:rPr>
              <w:t xml:space="preserve">Projektwettbewerb </w:t>
            </w:r>
            <w:r w:rsidR="00914815" w:rsidRPr="00C246A5">
              <w:rPr>
                <w:rFonts w:cs="Arial"/>
              </w:rPr>
              <w:t>«</w:t>
            </w:r>
            <w:r w:rsidR="00D85064">
              <w:rPr>
                <w:rFonts w:cs="Arial"/>
              </w:rPr>
              <w:t>Berufsschule Bülach Erweiterungsbau</w:t>
            </w:r>
            <w:r w:rsidR="00C9384A">
              <w:rPr>
                <w:rFonts w:cs="Arial"/>
              </w:rPr>
              <w:t>»</w:t>
            </w:r>
            <w:r w:rsidR="00C246A5">
              <w:rPr>
                <w:rFonts w:cs="Arial"/>
              </w:rPr>
              <w:br/>
            </w:r>
          </w:p>
        </w:tc>
      </w:tr>
      <w:tr w:rsidR="00550E57" w:rsidRPr="008E6D5B" w14:paraId="34860EC2" w14:textId="77777777" w:rsidTr="00C246A5">
        <w:tc>
          <w:tcPr>
            <w:tcW w:w="1904" w:type="dxa"/>
          </w:tcPr>
          <w:p w14:paraId="7BC28925" w14:textId="77777777" w:rsidR="00550E57" w:rsidRPr="00396FA3" w:rsidRDefault="00550E57" w:rsidP="00396FA3">
            <w:pPr>
              <w:rPr>
                <w:lang w:eastAsia="en-GB"/>
              </w:rPr>
            </w:pPr>
          </w:p>
        </w:tc>
        <w:tc>
          <w:tcPr>
            <w:tcW w:w="8499" w:type="dxa"/>
            <w:gridSpan w:val="3"/>
          </w:tcPr>
          <w:p w14:paraId="71145822" w14:textId="219BF124" w:rsidR="00550E57" w:rsidRPr="00396FA3" w:rsidRDefault="00550E57" w:rsidP="005E5E48">
            <w:pPr>
              <w:spacing w:after="120"/>
              <w:rPr>
                <w:rFonts w:ascii="Arial Black" w:hAnsi="Arial Black" w:cs="Arial"/>
                <w:szCs w:val="21"/>
              </w:rPr>
            </w:pPr>
            <w:r w:rsidRPr="00121993">
              <w:rPr>
                <w:rFonts w:ascii="Arial Black" w:hAnsi="Arial Black" w:cs="Arial"/>
                <w:color w:val="000000" w:themeColor="text1"/>
                <w:szCs w:val="21"/>
              </w:rPr>
              <w:t xml:space="preserve">Wir melden uns hiermit zur Teilnahme am </w:t>
            </w:r>
            <w:r w:rsidR="005E5E48">
              <w:rPr>
                <w:rFonts w:ascii="Arial Black" w:hAnsi="Arial Black" w:cs="Arial"/>
                <w:color w:val="000000" w:themeColor="text1"/>
                <w:szCs w:val="21"/>
              </w:rPr>
              <w:t>oben genannten Wettb</w:t>
            </w:r>
            <w:r w:rsidR="004A673F">
              <w:rPr>
                <w:rFonts w:ascii="Arial Black" w:hAnsi="Arial Black" w:cs="Arial"/>
                <w:color w:val="000000" w:themeColor="text1"/>
                <w:szCs w:val="21"/>
              </w:rPr>
              <w:t>e</w:t>
            </w:r>
            <w:r w:rsidR="005E5E48">
              <w:rPr>
                <w:rFonts w:ascii="Arial Black" w:hAnsi="Arial Black" w:cs="Arial"/>
                <w:color w:val="000000" w:themeColor="text1"/>
                <w:szCs w:val="21"/>
              </w:rPr>
              <w:t>werb</w:t>
            </w:r>
            <w:r w:rsidRPr="00121993">
              <w:rPr>
                <w:rFonts w:ascii="Arial Black" w:hAnsi="Arial Black" w:cs="Arial"/>
                <w:color w:val="000000" w:themeColor="text1"/>
                <w:szCs w:val="21"/>
              </w:rPr>
              <w:t xml:space="preserve"> an. </w:t>
            </w:r>
          </w:p>
        </w:tc>
      </w:tr>
      <w:tr w:rsidR="00550E57" w:rsidRPr="008E6D5B" w14:paraId="7F6913F9" w14:textId="77777777" w:rsidTr="00C246A5">
        <w:tc>
          <w:tcPr>
            <w:tcW w:w="1904" w:type="dxa"/>
            <w:vMerge w:val="restart"/>
          </w:tcPr>
          <w:p w14:paraId="15F0EC70" w14:textId="75B13588" w:rsidR="00550E57" w:rsidRPr="008E6D5B" w:rsidRDefault="002B4629" w:rsidP="00374B10">
            <w:pPr>
              <w:pStyle w:val="Randtitel"/>
            </w:pPr>
            <w:r>
              <w:t>Generalplan</w:t>
            </w:r>
            <w:r w:rsidR="0053069E">
              <w:t>ung</w:t>
            </w:r>
          </w:p>
        </w:tc>
        <w:tc>
          <w:tcPr>
            <w:tcW w:w="1696" w:type="dxa"/>
            <w:tcBorders>
              <w:bottom w:val="nil"/>
            </w:tcBorders>
          </w:tcPr>
          <w:p w14:paraId="56AB54DC" w14:textId="77777777" w:rsidR="00550E57" w:rsidRPr="006035FA" w:rsidRDefault="00550E57" w:rsidP="006035FA">
            <w:pPr>
              <w:spacing w:after="120"/>
              <w:ind w:hanging="5"/>
              <w:rPr>
                <w:rFonts w:cs="Arial"/>
                <w:szCs w:val="21"/>
              </w:rPr>
            </w:pPr>
            <w:r w:rsidRPr="006035FA">
              <w:rPr>
                <w:rFonts w:cs="Arial"/>
                <w:szCs w:val="21"/>
              </w:rPr>
              <w:t>Firmenname</w:t>
            </w:r>
          </w:p>
        </w:tc>
        <w:tc>
          <w:tcPr>
            <w:tcW w:w="6803" w:type="dxa"/>
            <w:gridSpan w:val="2"/>
            <w:tcBorders>
              <w:bottom w:val="nil"/>
            </w:tcBorders>
          </w:tcPr>
          <w:p w14:paraId="05E36367" w14:textId="77777777" w:rsidR="00550E57" w:rsidRPr="004E5BA4" w:rsidRDefault="00D72722" w:rsidP="00F82603">
            <w:pPr>
              <w:spacing w:after="120"/>
              <w:rPr>
                <w:rFonts w:cs="Arial"/>
                <w:noProof/>
                <w:szCs w:val="21"/>
              </w:rPr>
            </w:pPr>
            <w:r>
              <w:rPr>
                <w:rFonts w:cs="Arial"/>
                <w:noProof/>
                <w:szCs w:val="2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50E57">
              <w:rPr>
                <w:rFonts w:cs="Arial"/>
                <w:noProof/>
                <w:szCs w:val="21"/>
              </w:rPr>
              <w:instrText xml:space="preserve"> FORMTEXT </w:instrText>
            </w:r>
            <w:r>
              <w:rPr>
                <w:rFonts w:cs="Arial"/>
                <w:noProof/>
                <w:szCs w:val="21"/>
              </w:rPr>
            </w:r>
            <w:r>
              <w:rPr>
                <w:rFonts w:cs="Arial"/>
                <w:noProof/>
                <w:szCs w:val="21"/>
              </w:rPr>
              <w:fldChar w:fldCharType="separate"/>
            </w:r>
            <w:r w:rsidR="00550E57">
              <w:rPr>
                <w:rFonts w:cs="Arial"/>
                <w:noProof/>
                <w:szCs w:val="21"/>
              </w:rPr>
              <w:t> </w:t>
            </w:r>
            <w:r w:rsidR="00550E57">
              <w:rPr>
                <w:rFonts w:cs="Arial"/>
                <w:noProof/>
                <w:szCs w:val="21"/>
              </w:rPr>
              <w:t> </w:t>
            </w:r>
            <w:r w:rsidR="00550E57">
              <w:rPr>
                <w:rFonts w:cs="Arial"/>
                <w:noProof/>
                <w:szCs w:val="21"/>
              </w:rPr>
              <w:t> </w:t>
            </w:r>
            <w:r w:rsidR="00550E57">
              <w:rPr>
                <w:rFonts w:cs="Arial"/>
                <w:noProof/>
                <w:szCs w:val="21"/>
              </w:rPr>
              <w:t> </w:t>
            </w:r>
            <w:r w:rsidR="00550E57">
              <w:rPr>
                <w:rFonts w:cs="Arial"/>
                <w:noProof/>
                <w:szCs w:val="21"/>
              </w:rPr>
              <w:t> </w:t>
            </w:r>
            <w:r>
              <w:rPr>
                <w:rFonts w:cs="Arial"/>
                <w:noProof/>
                <w:szCs w:val="21"/>
              </w:rPr>
              <w:fldChar w:fldCharType="end"/>
            </w:r>
          </w:p>
        </w:tc>
      </w:tr>
      <w:tr w:rsidR="00550E57" w:rsidRPr="008E6D5B" w14:paraId="78546943" w14:textId="77777777" w:rsidTr="00C246A5">
        <w:tc>
          <w:tcPr>
            <w:tcW w:w="1904" w:type="dxa"/>
            <w:vMerge/>
          </w:tcPr>
          <w:p w14:paraId="7D302214" w14:textId="77777777" w:rsidR="00550E57" w:rsidRPr="008E6D5B" w:rsidRDefault="00550E57" w:rsidP="00374B10">
            <w:pPr>
              <w:pStyle w:val="Randtitel"/>
            </w:pPr>
          </w:p>
        </w:tc>
        <w:tc>
          <w:tcPr>
            <w:tcW w:w="1696" w:type="dxa"/>
          </w:tcPr>
          <w:p w14:paraId="3A984563" w14:textId="77777777" w:rsidR="00550E57" w:rsidRPr="006035FA" w:rsidRDefault="00550E57" w:rsidP="006035FA">
            <w:pPr>
              <w:spacing w:after="120"/>
              <w:ind w:hanging="5"/>
              <w:jc w:val="both"/>
              <w:rPr>
                <w:rFonts w:cs="Arial"/>
                <w:szCs w:val="21"/>
              </w:rPr>
            </w:pPr>
            <w:r w:rsidRPr="006035FA">
              <w:rPr>
                <w:rFonts w:cs="Arial"/>
                <w:szCs w:val="21"/>
              </w:rPr>
              <w:t>Kontaktperson</w:t>
            </w:r>
          </w:p>
        </w:tc>
        <w:tc>
          <w:tcPr>
            <w:tcW w:w="6803" w:type="dxa"/>
            <w:gridSpan w:val="2"/>
          </w:tcPr>
          <w:p w14:paraId="7EAAC4FF" w14:textId="77777777" w:rsidR="00550E57" w:rsidRPr="004E5BA4" w:rsidRDefault="00D72722" w:rsidP="00F82603">
            <w:pPr>
              <w:spacing w:after="120"/>
              <w:rPr>
                <w:rFonts w:cs="Arial"/>
                <w:noProof/>
                <w:szCs w:val="21"/>
              </w:rPr>
            </w:pPr>
            <w:r>
              <w:rPr>
                <w:rFonts w:cs="Arial"/>
                <w:noProof/>
                <w:szCs w:val="2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50E57">
              <w:rPr>
                <w:rFonts w:cs="Arial"/>
                <w:noProof/>
                <w:szCs w:val="21"/>
              </w:rPr>
              <w:instrText xml:space="preserve"> FORMTEXT </w:instrText>
            </w:r>
            <w:r>
              <w:rPr>
                <w:rFonts w:cs="Arial"/>
                <w:noProof/>
                <w:szCs w:val="21"/>
              </w:rPr>
            </w:r>
            <w:r>
              <w:rPr>
                <w:rFonts w:cs="Arial"/>
                <w:noProof/>
                <w:szCs w:val="21"/>
              </w:rPr>
              <w:fldChar w:fldCharType="separate"/>
            </w:r>
            <w:r w:rsidR="00550E57">
              <w:rPr>
                <w:rFonts w:cs="Arial"/>
                <w:noProof/>
                <w:szCs w:val="21"/>
              </w:rPr>
              <w:t> </w:t>
            </w:r>
            <w:r w:rsidR="00550E57">
              <w:rPr>
                <w:rFonts w:cs="Arial"/>
                <w:noProof/>
                <w:szCs w:val="21"/>
              </w:rPr>
              <w:t> </w:t>
            </w:r>
            <w:r w:rsidR="00550E57">
              <w:rPr>
                <w:rFonts w:cs="Arial"/>
                <w:noProof/>
                <w:szCs w:val="21"/>
              </w:rPr>
              <w:t> </w:t>
            </w:r>
            <w:r w:rsidR="00550E57">
              <w:rPr>
                <w:rFonts w:cs="Arial"/>
                <w:noProof/>
                <w:szCs w:val="21"/>
              </w:rPr>
              <w:t> </w:t>
            </w:r>
            <w:r w:rsidR="00550E57">
              <w:rPr>
                <w:rFonts w:cs="Arial"/>
                <w:noProof/>
                <w:szCs w:val="21"/>
              </w:rPr>
              <w:t> </w:t>
            </w:r>
            <w:r>
              <w:rPr>
                <w:rFonts w:cs="Arial"/>
                <w:noProof/>
                <w:szCs w:val="21"/>
              </w:rPr>
              <w:fldChar w:fldCharType="end"/>
            </w:r>
          </w:p>
        </w:tc>
      </w:tr>
      <w:tr w:rsidR="00550E57" w:rsidRPr="008E6D5B" w14:paraId="2C4968C6" w14:textId="77777777" w:rsidTr="00C246A5">
        <w:tc>
          <w:tcPr>
            <w:tcW w:w="1904" w:type="dxa"/>
            <w:vMerge/>
          </w:tcPr>
          <w:p w14:paraId="59572EA4" w14:textId="77777777" w:rsidR="00550E57" w:rsidRPr="008E6D5B" w:rsidRDefault="00550E57" w:rsidP="00374B10">
            <w:pPr>
              <w:pStyle w:val="Randtitel"/>
            </w:pPr>
          </w:p>
        </w:tc>
        <w:tc>
          <w:tcPr>
            <w:tcW w:w="1696" w:type="dxa"/>
          </w:tcPr>
          <w:p w14:paraId="00A53ACD" w14:textId="77777777" w:rsidR="00550E57" w:rsidRPr="006035FA" w:rsidRDefault="00550E57" w:rsidP="006035FA">
            <w:pPr>
              <w:spacing w:after="120"/>
              <w:ind w:hanging="5"/>
              <w:rPr>
                <w:rFonts w:cs="Arial"/>
                <w:szCs w:val="21"/>
              </w:rPr>
            </w:pPr>
            <w:r w:rsidRPr="006035FA">
              <w:rPr>
                <w:rFonts w:cs="Arial"/>
                <w:szCs w:val="21"/>
              </w:rPr>
              <w:t>Strasse, Nr.</w:t>
            </w:r>
          </w:p>
        </w:tc>
        <w:tc>
          <w:tcPr>
            <w:tcW w:w="6803" w:type="dxa"/>
            <w:gridSpan w:val="2"/>
          </w:tcPr>
          <w:p w14:paraId="5DCD6931" w14:textId="77777777" w:rsidR="00550E57" w:rsidRPr="003D363E" w:rsidRDefault="00D72722" w:rsidP="006035FA">
            <w:pPr>
              <w:spacing w:after="120"/>
              <w:rPr>
                <w:rFonts w:cs="Arial"/>
              </w:rPr>
            </w:pPr>
            <w:r>
              <w:rPr>
                <w:rFonts w:cs="Arial"/>
                <w:szCs w:val="2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50E57">
              <w:rPr>
                <w:rFonts w:cs="Arial"/>
                <w:szCs w:val="21"/>
              </w:rPr>
              <w:instrText xml:space="preserve"> FORMTEXT </w:instrText>
            </w:r>
            <w:r>
              <w:rPr>
                <w:rFonts w:cs="Arial"/>
                <w:szCs w:val="21"/>
              </w:rPr>
            </w:r>
            <w:r>
              <w:rPr>
                <w:rFonts w:cs="Arial"/>
                <w:szCs w:val="21"/>
              </w:rPr>
              <w:fldChar w:fldCharType="separate"/>
            </w:r>
            <w:r w:rsidR="00550E57">
              <w:rPr>
                <w:rFonts w:cs="Arial"/>
                <w:noProof/>
                <w:szCs w:val="21"/>
              </w:rPr>
              <w:t> </w:t>
            </w:r>
            <w:r w:rsidR="00550E57">
              <w:rPr>
                <w:rFonts w:cs="Arial"/>
                <w:noProof/>
                <w:szCs w:val="21"/>
              </w:rPr>
              <w:t> </w:t>
            </w:r>
            <w:r w:rsidR="00550E57">
              <w:rPr>
                <w:rFonts w:cs="Arial"/>
                <w:noProof/>
                <w:szCs w:val="21"/>
              </w:rPr>
              <w:t> </w:t>
            </w:r>
            <w:r w:rsidR="00550E57">
              <w:rPr>
                <w:rFonts w:cs="Arial"/>
                <w:noProof/>
                <w:szCs w:val="21"/>
              </w:rPr>
              <w:t> </w:t>
            </w:r>
            <w:r w:rsidR="00550E57">
              <w:rPr>
                <w:rFonts w:cs="Arial"/>
                <w:noProof/>
                <w:szCs w:val="21"/>
              </w:rPr>
              <w:t> </w:t>
            </w:r>
            <w:r>
              <w:rPr>
                <w:rFonts w:cs="Arial"/>
                <w:szCs w:val="21"/>
              </w:rPr>
              <w:fldChar w:fldCharType="end"/>
            </w:r>
          </w:p>
        </w:tc>
      </w:tr>
      <w:tr w:rsidR="00550E57" w:rsidRPr="008E6D5B" w14:paraId="0D378CE9" w14:textId="77777777" w:rsidTr="00C246A5">
        <w:tc>
          <w:tcPr>
            <w:tcW w:w="1904" w:type="dxa"/>
          </w:tcPr>
          <w:p w14:paraId="17454F6C" w14:textId="77777777" w:rsidR="00550E57" w:rsidRPr="008E6D5B" w:rsidRDefault="00550E57" w:rsidP="00374B10">
            <w:pPr>
              <w:pStyle w:val="Randtitel"/>
            </w:pPr>
          </w:p>
        </w:tc>
        <w:tc>
          <w:tcPr>
            <w:tcW w:w="1696" w:type="dxa"/>
          </w:tcPr>
          <w:p w14:paraId="59048D64" w14:textId="77777777" w:rsidR="00550E57" w:rsidRPr="006035FA" w:rsidRDefault="00550E57" w:rsidP="006035FA">
            <w:pPr>
              <w:spacing w:after="120"/>
              <w:ind w:hanging="5"/>
              <w:jc w:val="both"/>
              <w:rPr>
                <w:rFonts w:cs="Arial"/>
                <w:szCs w:val="21"/>
              </w:rPr>
            </w:pPr>
            <w:r w:rsidRPr="006035FA">
              <w:rPr>
                <w:rFonts w:cs="Arial"/>
                <w:szCs w:val="21"/>
              </w:rPr>
              <w:t>PLZ, Ort</w:t>
            </w:r>
          </w:p>
        </w:tc>
        <w:tc>
          <w:tcPr>
            <w:tcW w:w="6803" w:type="dxa"/>
            <w:gridSpan w:val="2"/>
          </w:tcPr>
          <w:p w14:paraId="1EB12726" w14:textId="77777777" w:rsidR="00550E57" w:rsidRDefault="00D72722" w:rsidP="006035FA">
            <w:pPr>
              <w:spacing w:after="120"/>
            </w:pPr>
            <w:r>
              <w:rPr>
                <w:rFonts w:cs="Arial"/>
                <w:szCs w:val="2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50E57">
              <w:rPr>
                <w:rFonts w:cs="Arial"/>
                <w:szCs w:val="21"/>
              </w:rPr>
              <w:instrText xml:space="preserve"> FORMTEXT </w:instrText>
            </w:r>
            <w:r>
              <w:rPr>
                <w:rFonts w:cs="Arial"/>
                <w:szCs w:val="21"/>
              </w:rPr>
            </w:r>
            <w:r>
              <w:rPr>
                <w:rFonts w:cs="Arial"/>
                <w:szCs w:val="21"/>
              </w:rPr>
              <w:fldChar w:fldCharType="separate"/>
            </w:r>
            <w:r w:rsidR="00550E57">
              <w:rPr>
                <w:rFonts w:cs="Arial"/>
                <w:noProof/>
                <w:szCs w:val="21"/>
              </w:rPr>
              <w:t> </w:t>
            </w:r>
            <w:r w:rsidR="00550E57">
              <w:rPr>
                <w:rFonts w:cs="Arial"/>
                <w:noProof/>
                <w:szCs w:val="21"/>
              </w:rPr>
              <w:t> </w:t>
            </w:r>
            <w:r w:rsidR="00550E57">
              <w:rPr>
                <w:rFonts w:cs="Arial"/>
                <w:noProof/>
                <w:szCs w:val="21"/>
              </w:rPr>
              <w:t> </w:t>
            </w:r>
            <w:r w:rsidR="00550E57">
              <w:rPr>
                <w:rFonts w:cs="Arial"/>
                <w:noProof/>
                <w:szCs w:val="21"/>
              </w:rPr>
              <w:t> </w:t>
            </w:r>
            <w:r w:rsidR="00550E57">
              <w:rPr>
                <w:rFonts w:cs="Arial"/>
                <w:noProof/>
                <w:szCs w:val="21"/>
              </w:rPr>
              <w:t> </w:t>
            </w:r>
            <w:r>
              <w:rPr>
                <w:rFonts w:cs="Arial"/>
                <w:szCs w:val="21"/>
              </w:rPr>
              <w:fldChar w:fldCharType="end"/>
            </w:r>
          </w:p>
        </w:tc>
      </w:tr>
      <w:tr w:rsidR="00550E57" w:rsidRPr="008E6D5B" w14:paraId="087835E1" w14:textId="77777777" w:rsidTr="00C246A5">
        <w:tc>
          <w:tcPr>
            <w:tcW w:w="1904" w:type="dxa"/>
          </w:tcPr>
          <w:p w14:paraId="272591A6" w14:textId="77777777" w:rsidR="00550E57" w:rsidRPr="008E6D5B" w:rsidRDefault="00550E57" w:rsidP="00374B10">
            <w:pPr>
              <w:pStyle w:val="Randtitel"/>
            </w:pPr>
          </w:p>
        </w:tc>
        <w:tc>
          <w:tcPr>
            <w:tcW w:w="1696" w:type="dxa"/>
          </w:tcPr>
          <w:p w14:paraId="67516053" w14:textId="77777777" w:rsidR="00550E57" w:rsidRPr="006035FA" w:rsidRDefault="00550E57" w:rsidP="006035FA">
            <w:pPr>
              <w:spacing w:after="120"/>
              <w:ind w:hanging="5"/>
              <w:jc w:val="both"/>
              <w:rPr>
                <w:rFonts w:cs="Arial"/>
                <w:szCs w:val="21"/>
              </w:rPr>
            </w:pPr>
            <w:r w:rsidRPr="006035FA">
              <w:rPr>
                <w:rFonts w:cs="Arial"/>
                <w:szCs w:val="21"/>
              </w:rPr>
              <w:t>Telefon</w:t>
            </w:r>
          </w:p>
        </w:tc>
        <w:tc>
          <w:tcPr>
            <w:tcW w:w="6803" w:type="dxa"/>
            <w:gridSpan w:val="2"/>
          </w:tcPr>
          <w:p w14:paraId="37E933E2" w14:textId="77777777" w:rsidR="00550E57" w:rsidRDefault="00D72722" w:rsidP="006035FA">
            <w:pPr>
              <w:spacing w:after="120"/>
            </w:pPr>
            <w:r>
              <w:rPr>
                <w:rFonts w:cs="Arial"/>
                <w:szCs w:val="2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50E57">
              <w:rPr>
                <w:rFonts w:cs="Arial"/>
                <w:szCs w:val="21"/>
              </w:rPr>
              <w:instrText xml:space="preserve"> FORMTEXT </w:instrText>
            </w:r>
            <w:r>
              <w:rPr>
                <w:rFonts w:cs="Arial"/>
                <w:szCs w:val="21"/>
              </w:rPr>
            </w:r>
            <w:r>
              <w:rPr>
                <w:rFonts w:cs="Arial"/>
                <w:szCs w:val="21"/>
              </w:rPr>
              <w:fldChar w:fldCharType="separate"/>
            </w:r>
            <w:r w:rsidR="00550E57">
              <w:rPr>
                <w:rFonts w:cs="Arial"/>
                <w:noProof/>
                <w:szCs w:val="21"/>
              </w:rPr>
              <w:t> </w:t>
            </w:r>
            <w:r w:rsidR="00550E57">
              <w:rPr>
                <w:rFonts w:cs="Arial"/>
                <w:noProof/>
                <w:szCs w:val="21"/>
              </w:rPr>
              <w:t> </w:t>
            </w:r>
            <w:r w:rsidR="00550E57">
              <w:rPr>
                <w:rFonts w:cs="Arial"/>
                <w:noProof/>
                <w:szCs w:val="21"/>
              </w:rPr>
              <w:t> </w:t>
            </w:r>
            <w:r w:rsidR="00550E57">
              <w:rPr>
                <w:rFonts w:cs="Arial"/>
                <w:noProof/>
                <w:szCs w:val="21"/>
              </w:rPr>
              <w:t> </w:t>
            </w:r>
            <w:r w:rsidR="00550E57">
              <w:rPr>
                <w:rFonts w:cs="Arial"/>
                <w:noProof/>
                <w:szCs w:val="21"/>
              </w:rPr>
              <w:t> </w:t>
            </w:r>
            <w:r>
              <w:rPr>
                <w:rFonts w:cs="Arial"/>
                <w:szCs w:val="21"/>
              </w:rPr>
              <w:fldChar w:fldCharType="end"/>
            </w:r>
          </w:p>
        </w:tc>
      </w:tr>
      <w:tr w:rsidR="00550E57" w:rsidRPr="008E6D5B" w14:paraId="386CDCCE" w14:textId="77777777" w:rsidTr="00C246A5">
        <w:tc>
          <w:tcPr>
            <w:tcW w:w="1904" w:type="dxa"/>
          </w:tcPr>
          <w:p w14:paraId="06B7A4E0" w14:textId="77777777" w:rsidR="00550E57" w:rsidRPr="008E6D5B" w:rsidRDefault="00550E57" w:rsidP="00374B10">
            <w:pPr>
              <w:pStyle w:val="Randtitel"/>
            </w:pPr>
          </w:p>
        </w:tc>
        <w:tc>
          <w:tcPr>
            <w:tcW w:w="1696" w:type="dxa"/>
          </w:tcPr>
          <w:p w14:paraId="4E3CD853" w14:textId="77777777" w:rsidR="00550E57" w:rsidRPr="006035FA" w:rsidRDefault="00550E57" w:rsidP="006035FA">
            <w:pPr>
              <w:spacing w:after="120"/>
              <w:ind w:hanging="5"/>
              <w:jc w:val="both"/>
              <w:rPr>
                <w:rFonts w:cs="Arial"/>
                <w:szCs w:val="21"/>
              </w:rPr>
            </w:pPr>
            <w:r w:rsidRPr="006035FA">
              <w:rPr>
                <w:rFonts w:cs="Arial"/>
                <w:szCs w:val="21"/>
              </w:rPr>
              <w:t>E-Mail</w:t>
            </w:r>
          </w:p>
        </w:tc>
        <w:tc>
          <w:tcPr>
            <w:tcW w:w="6803" w:type="dxa"/>
            <w:gridSpan w:val="2"/>
          </w:tcPr>
          <w:p w14:paraId="0F43D5C7" w14:textId="77777777" w:rsidR="00550E57" w:rsidRDefault="00D72722" w:rsidP="006035FA">
            <w:pPr>
              <w:spacing w:after="120"/>
            </w:pPr>
            <w:r>
              <w:rPr>
                <w:rFonts w:cs="Arial"/>
                <w:szCs w:val="2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50E57">
              <w:rPr>
                <w:rFonts w:cs="Arial"/>
                <w:szCs w:val="21"/>
              </w:rPr>
              <w:instrText xml:space="preserve"> FORMTEXT </w:instrText>
            </w:r>
            <w:r>
              <w:rPr>
                <w:rFonts w:cs="Arial"/>
                <w:szCs w:val="21"/>
              </w:rPr>
            </w:r>
            <w:r>
              <w:rPr>
                <w:rFonts w:cs="Arial"/>
                <w:szCs w:val="21"/>
              </w:rPr>
              <w:fldChar w:fldCharType="separate"/>
            </w:r>
            <w:r w:rsidR="00550E57">
              <w:rPr>
                <w:rFonts w:cs="Arial"/>
                <w:noProof/>
                <w:szCs w:val="21"/>
              </w:rPr>
              <w:t> </w:t>
            </w:r>
            <w:r w:rsidR="00550E57">
              <w:rPr>
                <w:rFonts w:cs="Arial"/>
                <w:noProof/>
                <w:szCs w:val="21"/>
              </w:rPr>
              <w:t> </w:t>
            </w:r>
            <w:r w:rsidR="00550E57">
              <w:rPr>
                <w:rFonts w:cs="Arial"/>
                <w:noProof/>
                <w:szCs w:val="21"/>
              </w:rPr>
              <w:t> </w:t>
            </w:r>
            <w:r w:rsidR="00550E57">
              <w:rPr>
                <w:rFonts w:cs="Arial"/>
                <w:noProof/>
                <w:szCs w:val="21"/>
              </w:rPr>
              <w:t> </w:t>
            </w:r>
            <w:r w:rsidR="00550E57">
              <w:rPr>
                <w:rFonts w:cs="Arial"/>
                <w:noProof/>
                <w:szCs w:val="21"/>
              </w:rPr>
              <w:t> </w:t>
            </w:r>
            <w:r>
              <w:rPr>
                <w:rFonts w:cs="Arial"/>
                <w:szCs w:val="21"/>
              </w:rPr>
              <w:fldChar w:fldCharType="end"/>
            </w:r>
          </w:p>
        </w:tc>
      </w:tr>
      <w:tr w:rsidR="00550E57" w:rsidRPr="008E6D5B" w14:paraId="06710FCC" w14:textId="77777777" w:rsidTr="00C246A5">
        <w:tc>
          <w:tcPr>
            <w:tcW w:w="1904" w:type="dxa"/>
          </w:tcPr>
          <w:p w14:paraId="435F9670" w14:textId="77777777" w:rsidR="00550E57" w:rsidRPr="008E6D5B" w:rsidRDefault="00550E57" w:rsidP="00160F40">
            <w:pPr>
              <w:pStyle w:val="Randtitel"/>
            </w:pPr>
          </w:p>
        </w:tc>
        <w:tc>
          <w:tcPr>
            <w:tcW w:w="1696" w:type="dxa"/>
          </w:tcPr>
          <w:p w14:paraId="451B2B17" w14:textId="77777777" w:rsidR="00550E57" w:rsidRPr="006035FA" w:rsidRDefault="00550E57" w:rsidP="00160F40">
            <w:pPr>
              <w:spacing w:after="0"/>
              <w:ind w:hanging="5"/>
              <w:jc w:val="both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Datum</w:t>
            </w:r>
          </w:p>
        </w:tc>
        <w:tc>
          <w:tcPr>
            <w:tcW w:w="2550" w:type="dxa"/>
          </w:tcPr>
          <w:p w14:paraId="3E50FA7B" w14:textId="77777777" w:rsidR="00550E57" w:rsidRDefault="00D72722" w:rsidP="00160F40">
            <w:pPr>
              <w:spacing w:after="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50E57">
              <w:rPr>
                <w:rFonts w:cs="Arial"/>
                <w:szCs w:val="21"/>
              </w:rPr>
              <w:instrText xml:space="preserve"> FORMTEXT </w:instrText>
            </w:r>
            <w:r>
              <w:rPr>
                <w:rFonts w:cs="Arial"/>
                <w:szCs w:val="21"/>
              </w:rPr>
            </w:r>
            <w:r>
              <w:rPr>
                <w:rFonts w:cs="Arial"/>
                <w:szCs w:val="21"/>
              </w:rPr>
              <w:fldChar w:fldCharType="separate"/>
            </w:r>
            <w:r w:rsidR="00550E57">
              <w:rPr>
                <w:rFonts w:cs="Arial"/>
                <w:noProof/>
                <w:szCs w:val="21"/>
              </w:rPr>
              <w:t> </w:t>
            </w:r>
            <w:r w:rsidR="00550E57">
              <w:rPr>
                <w:rFonts w:cs="Arial"/>
                <w:noProof/>
                <w:szCs w:val="21"/>
              </w:rPr>
              <w:t> </w:t>
            </w:r>
            <w:r w:rsidR="00550E57">
              <w:rPr>
                <w:rFonts w:cs="Arial"/>
                <w:noProof/>
                <w:szCs w:val="21"/>
              </w:rPr>
              <w:t> </w:t>
            </w:r>
            <w:r w:rsidR="00550E57">
              <w:rPr>
                <w:rFonts w:cs="Arial"/>
                <w:noProof/>
                <w:szCs w:val="21"/>
              </w:rPr>
              <w:t> </w:t>
            </w:r>
            <w:r w:rsidR="00550E57">
              <w:rPr>
                <w:rFonts w:cs="Arial"/>
                <w:noProof/>
                <w:szCs w:val="21"/>
              </w:rPr>
              <w:t> </w:t>
            </w:r>
            <w:r>
              <w:rPr>
                <w:rFonts w:cs="Arial"/>
                <w:szCs w:val="21"/>
              </w:rPr>
              <w:fldChar w:fldCharType="end"/>
            </w:r>
          </w:p>
        </w:tc>
        <w:tc>
          <w:tcPr>
            <w:tcW w:w="4253" w:type="dxa"/>
          </w:tcPr>
          <w:p w14:paraId="43A61474" w14:textId="77777777" w:rsidR="00550E57" w:rsidRDefault="00550E57" w:rsidP="00160F40">
            <w:pPr>
              <w:spacing w:after="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Unterschrift</w:t>
            </w:r>
          </w:p>
          <w:p w14:paraId="556B82D3" w14:textId="77777777" w:rsidR="00550E57" w:rsidRDefault="00550E57" w:rsidP="00160F40">
            <w:pPr>
              <w:spacing w:after="0"/>
              <w:rPr>
                <w:rFonts w:cs="Arial"/>
                <w:szCs w:val="21"/>
              </w:rPr>
            </w:pPr>
          </w:p>
          <w:p w14:paraId="1886CCF2" w14:textId="77777777" w:rsidR="00550E57" w:rsidRDefault="00550E57" w:rsidP="00160F40">
            <w:pPr>
              <w:spacing w:after="0"/>
              <w:rPr>
                <w:rFonts w:cs="Arial"/>
                <w:szCs w:val="21"/>
              </w:rPr>
            </w:pPr>
          </w:p>
        </w:tc>
      </w:tr>
      <w:tr w:rsidR="00550E57" w:rsidRPr="00603834" w14:paraId="5AA5B2D2" w14:textId="77777777" w:rsidTr="00603834">
        <w:trPr>
          <w:trHeight w:val="1456"/>
        </w:trPr>
        <w:tc>
          <w:tcPr>
            <w:tcW w:w="1904" w:type="dxa"/>
          </w:tcPr>
          <w:p w14:paraId="3A77BB35" w14:textId="0B0F91FA" w:rsidR="00550E57" w:rsidRPr="008E6D5B" w:rsidRDefault="00914815" w:rsidP="00374B10">
            <w:pPr>
              <w:pStyle w:val="Randtitel"/>
            </w:pPr>
            <w:r>
              <w:t>Vermerk</w:t>
            </w:r>
          </w:p>
        </w:tc>
        <w:tc>
          <w:tcPr>
            <w:tcW w:w="8499" w:type="dxa"/>
            <w:gridSpan w:val="3"/>
            <w:shd w:val="clear" w:color="auto" w:fill="auto"/>
          </w:tcPr>
          <w:p w14:paraId="1E55BFA4" w14:textId="4D47CC79" w:rsidR="00550E57" w:rsidRPr="00603834" w:rsidRDefault="00550E57" w:rsidP="004860CC">
            <w:pPr>
              <w:spacing w:after="0"/>
              <w:rPr>
                <w:rFonts w:cs="Arial"/>
                <w:szCs w:val="21"/>
              </w:rPr>
            </w:pPr>
            <w:r w:rsidRPr="00603834">
              <w:rPr>
                <w:rFonts w:cs="Arial"/>
                <w:szCs w:val="21"/>
              </w:rPr>
              <w:t>Sollten Sie nach Ihrer Anmeldung keine Anmeldebestätigung erhal</w:t>
            </w:r>
            <w:r w:rsidR="00121993" w:rsidRPr="00603834">
              <w:rPr>
                <w:rFonts w:cs="Arial"/>
                <w:szCs w:val="21"/>
              </w:rPr>
              <w:t>ten, so mel</w:t>
            </w:r>
            <w:r w:rsidRPr="00603834">
              <w:rPr>
                <w:rFonts w:cs="Arial"/>
                <w:szCs w:val="21"/>
              </w:rPr>
              <w:t xml:space="preserve">den Sie sich </w:t>
            </w:r>
            <w:r w:rsidR="00914815" w:rsidRPr="00603834">
              <w:rPr>
                <w:rFonts w:cs="Arial"/>
                <w:szCs w:val="21"/>
              </w:rPr>
              <w:t xml:space="preserve">bitte </w:t>
            </w:r>
            <w:r w:rsidRPr="00603834">
              <w:rPr>
                <w:rFonts w:cs="Arial"/>
                <w:szCs w:val="21"/>
              </w:rPr>
              <w:t xml:space="preserve">bei </w:t>
            </w:r>
            <w:r w:rsidR="005E5E48" w:rsidRPr="00603834">
              <w:rPr>
                <w:rFonts w:cs="Arial"/>
                <w:szCs w:val="21"/>
              </w:rPr>
              <w:t xml:space="preserve">Frau Laura Chenet </w:t>
            </w:r>
            <w:r w:rsidR="00914815" w:rsidRPr="00603834">
              <w:rPr>
                <w:rFonts w:cs="Arial"/>
                <w:szCs w:val="21"/>
              </w:rPr>
              <w:t xml:space="preserve">per E-Mail an </w:t>
            </w:r>
            <w:hyperlink r:id="rId13" w:history="1">
              <w:r w:rsidR="00914815" w:rsidRPr="00603834">
                <w:rPr>
                  <w:rStyle w:val="Hyperlink"/>
                  <w:rFonts w:cs="Arial"/>
                </w:rPr>
                <w:t>wettbewerbe@bd.zh.ch</w:t>
              </w:r>
            </w:hyperlink>
            <w:r w:rsidR="00A95AFF" w:rsidRPr="00603834">
              <w:rPr>
                <w:rStyle w:val="Hyperlink"/>
                <w:rFonts w:cs="Arial"/>
              </w:rPr>
              <w:t>.</w:t>
            </w:r>
          </w:p>
        </w:tc>
      </w:tr>
    </w:tbl>
    <w:p w14:paraId="21C9FDA1" w14:textId="77777777" w:rsidR="00550E57" w:rsidRPr="008E6D5B" w:rsidRDefault="00550E57" w:rsidP="00121993"/>
    <w:sectPr w:rsidR="00550E57" w:rsidRPr="008E6D5B" w:rsidSect="0091481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410" w:right="936" w:bottom="709" w:left="2466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2FACBA" w14:textId="77777777" w:rsidR="00454063" w:rsidRDefault="00454063" w:rsidP="005F4621">
      <w:pPr>
        <w:spacing w:after="0"/>
      </w:pPr>
      <w:r>
        <w:separator/>
      </w:r>
    </w:p>
  </w:endnote>
  <w:endnote w:type="continuationSeparator" w:id="0">
    <w:p w14:paraId="010E7B18" w14:textId="77777777" w:rsidR="00454063" w:rsidRDefault="00454063" w:rsidP="005F46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31E12" w14:textId="77777777" w:rsidR="00BB7910" w:rsidRDefault="00BB791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C7726" w14:textId="77777777" w:rsidR="00BB7910" w:rsidRDefault="00BB791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F12E7" w14:textId="77777777" w:rsidR="00BB7910" w:rsidRDefault="00BB791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39DD8" w14:textId="77777777" w:rsidR="00454063" w:rsidRDefault="00454063" w:rsidP="005F4621">
      <w:pPr>
        <w:spacing w:after="0"/>
      </w:pPr>
      <w:r>
        <w:separator/>
      </w:r>
    </w:p>
  </w:footnote>
  <w:footnote w:type="continuationSeparator" w:id="0">
    <w:p w14:paraId="044F4992" w14:textId="77777777" w:rsidR="00454063" w:rsidRDefault="00454063" w:rsidP="005F462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2751A" w14:textId="77777777" w:rsidR="00BB7910" w:rsidRDefault="00BB791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73491" w14:textId="5846F92F" w:rsidR="00550E57" w:rsidRPr="001913FE" w:rsidRDefault="00CA1A11" w:rsidP="00BB5E46">
    <w:r>
      <w:rPr>
        <w:noProof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423A1E70" wp14:editId="1669149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21" name="_s1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2EEA68" id="_x0000_t202" coordsize="21600,21600" o:spt="202" path="m,l,21600r21600,l21600,xe">
              <v:stroke joinstyle="miter"/>
              <v:path gradientshapeok="t" o:connecttype="rect"/>
            </v:shapetype>
            <v:shape id="_s1" o:spid="_x0000_s1026" type="#_x0000_t202" style="position:absolute;margin-left:0;margin-top:0;width:50pt;height:50pt;z-index:251648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">
              <o:lock v:ext="edit" selection="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4AAE739F" wp14:editId="0C22036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20" name="_s7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9A76E23" id="_s7" o:spid="_x0000_s1026" type="#_x0000_t202" style="position:absolute;margin-left:0;margin-top:0;width:50pt;height:50pt;z-index:251651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" filled="f">
              <o:lock v:ext="edit" selection="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219678CD" wp14:editId="106C322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19" name="_s2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0C0B2E" id="_s2" o:spid="_x0000_s1026" type="#_x0000_t202" style="position:absolute;margin-left:0;margin-top:0;width:50pt;height:50pt;z-index:251649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">
              <o:lock v:ext="edit" selection="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24A50260" wp14:editId="38D8DF2E">
              <wp:simplePos x="0" y="0"/>
              <wp:positionH relativeFrom="page">
                <wp:align>right</wp:align>
              </wp:positionH>
              <wp:positionV relativeFrom="page">
                <wp:posOffset>702310</wp:posOffset>
              </wp:positionV>
              <wp:extent cx="2663825" cy="288290"/>
              <wp:effectExtent l="0" t="0" r="0" b="0"/>
              <wp:wrapNone/>
              <wp:docPr id="18" name="Text Box 7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63825" cy="28829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inorHAnsi" w:hAnsiTheme="minorHAnsi"/>
                              <w:noProof/>
                              <w:sz w:val="20"/>
                              <w:szCs w:val="20"/>
                              <w:lang w:eastAsia="de-CH"/>
                            </w:rPr>
                            <w:alias w:val="Profile.Org.Kanton"/>
                            <w:id w:val="1758841683"/>
                            <w:dataBinding w:xpath="/ooImg/Profile.Org.Kanton" w:storeItemID="{9CAC4023-A7EF-4B58-A2CA-42B9978C3800}"/>
                            <w:picture/>
                          </w:sdtPr>
                          <w:sdtEndPr/>
                          <w:sdtContent>
                            <w:p w14:paraId="47577562" w14:textId="77777777" w:rsidR="00550E57" w:rsidRDefault="00550E57" w:rsidP="00BB5E46">
                              <w:pPr>
                                <w:pStyle w:val="Neutral"/>
                              </w:pPr>
                              <w:r>
                                <w:rPr>
                                  <w:rFonts w:asciiTheme="minorHAnsi" w:hAnsiTheme="minorHAnsi"/>
                                  <w:noProof/>
                                  <w:sz w:val="20"/>
                                  <w:szCs w:val="20"/>
                                  <w:lang w:eastAsia="de-CH"/>
                                </w:rPr>
                                <w:drawing>
                                  <wp:inline distT="0" distB="0" distL="0" distR="0" wp14:anchorId="635B969A" wp14:editId="4BAD7D04">
                                    <wp:extent cx="219075" cy="219075"/>
                                    <wp:effectExtent l="19050" t="0" r="9525" b="0"/>
                                    <wp:docPr id="32" name="oo_43940503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oo_43940503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19075" cy="2190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A50260" id="_x0000_t202" coordsize="21600,21600" o:spt="202" path="m,l,21600r21600,l21600,xe">
              <v:stroke joinstyle="miter"/>
              <v:path gradientshapeok="t" o:connecttype="rect"/>
            </v:shapetype>
            <v:shape id="Text Box 737" o:spid="_x0000_s1026" type="#_x0000_t202" style="position:absolute;margin-left:158.55pt;margin-top:55.3pt;width:209.75pt;height:22.7pt;z-index:2516536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" filled="f" stroked="f">
              <v:textbox inset="0,0,0,0">
                <w:txbxContent>
                  <w:sdt>
                    <w:sdtPr>
                      <w:rPr>
                        <w:rFonts w:asciiTheme="minorHAnsi" w:hAnsiTheme="minorHAnsi"/>
                        <w:noProof/>
                        <w:sz w:val="20"/>
                        <w:szCs w:val="20"/>
                        <w:lang w:eastAsia="de-CH"/>
                      </w:rPr>
                      <w:alias w:val="Profile.Org.Kanton"/>
                      <w:id w:val="1758841683"/>
                      <w:dataBinding w:xpath="/ooImg/Profile.Org.Kanton" w:storeItemID="{9CAC4023-A7EF-4B58-A2CA-42B9978C3800}"/>
                      <w:picture/>
                    </w:sdtPr>
                    <w:sdtEndPr/>
                    <w:sdtContent>
                      <w:p w14:paraId="47577562" w14:textId="77777777" w:rsidR="00550E57" w:rsidRDefault="00550E57" w:rsidP="00BB5E46">
                        <w:pPr>
                          <w:pStyle w:val="Neutral"/>
                        </w:pPr>
                        <w:r>
                          <w:rPr>
                            <w:rFonts w:asciiTheme="minorHAnsi" w:hAnsiTheme="minorHAnsi"/>
                            <w:noProof/>
                            <w:sz w:val="20"/>
                            <w:szCs w:val="20"/>
                            <w:lang w:eastAsia="de-CH"/>
                          </w:rPr>
                          <w:drawing>
                            <wp:inline distT="0" distB="0" distL="0" distR="0" wp14:anchorId="635B969A" wp14:editId="4BAD7D04">
                              <wp:extent cx="219075" cy="219075"/>
                              <wp:effectExtent l="19050" t="0" r="9525" b="0"/>
                              <wp:docPr id="32" name="oo_43940503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oo_43940503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2190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6958F5AA" wp14:editId="7B8080B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17" name="_s8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3F6791" id="_s8" o:spid="_x0000_s1026" type="#_x0000_t202" style="position:absolute;margin-left:0;margin-top:0;width:50pt;height:50pt;z-index:251652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">
              <o:lock v:ext="edit" selection="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4D55DF7" wp14:editId="71C9EB9E">
              <wp:simplePos x="0" y="0"/>
              <wp:positionH relativeFrom="page">
                <wp:align>right</wp:align>
              </wp:positionH>
              <wp:positionV relativeFrom="page">
                <wp:posOffset>0</wp:posOffset>
              </wp:positionV>
              <wp:extent cx="2346960" cy="1657350"/>
              <wp:effectExtent l="3175" t="0" r="2540" b="0"/>
              <wp:wrapSquare wrapText="bothSides"/>
              <wp:docPr id="16" name="Text Box 7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6960" cy="1657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5" w:type="dxa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043"/>
                          </w:tblGrid>
                          <w:tr w:rsidR="00550E57" w14:paraId="482AE71C" w14:textId="77777777">
                            <w:trPr>
                              <w:trHeight w:val="2551"/>
                            </w:trPr>
                            <w:tc>
                              <w:tcPr>
                                <w:tcW w:w="3043" w:type="dxa"/>
                                <w:vAlign w:val="center"/>
                                <w:hideMark/>
                              </w:tcPr>
                              <w:sdt>
                                <w:sdtPr>
                                  <w:alias w:val="CustomElements.Header.TextFolgeseiten"/>
                                  <w:id w:val="1758841684"/>
                                  <w:dataBinding w:xpath="//Text[@id='CustomElements.Header.TextFolgeseiten']" w:storeItemID="{CD82870A-23EA-4251-953F-B92AF8521431}"/>
                                  <w:text w:multiLine="1"/>
                                </w:sdtPr>
                                <w:sdtEndPr/>
                                <w:sdtContent>
                                  <w:p w14:paraId="6C7A4BF5" w14:textId="77777777" w:rsidR="00550E57" w:rsidRDefault="00550E57">
                                    <w:pPr>
                                      <w:pStyle w:val="BriefKopf"/>
                                    </w:pPr>
                                    <w:r>
                                      <w:t>Hochbauamt</w:t>
                                    </w:r>
                                  </w:p>
                                </w:sdtContent>
                              </w:sdt>
                              <w:p w14:paraId="2AC0F95B" w14:textId="5CABFF58" w:rsidR="00550E57" w:rsidRDefault="007D3EAE">
                                <w:pPr>
                                  <w:pStyle w:val="BriefKopf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\* MERGEFORMAT </w:instrText>
                                </w:r>
                                <w:r>
                                  <w:fldChar w:fldCharType="separate"/>
                                </w:r>
                                <w:r w:rsidR="004E5BA4">
                                  <w:rPr>
                                    <w:noProof/>
                                  </w:rPr>
                                  <w:t>2</w:t>
                                </w:r>
                                <w:r>
                                  <w:rPr>
                                    <w:noProof/>
                                  </w:rPr>
                                  <w:fldChar w:fldCharType="end"/>
                                </w:r>
                                <w:r w:rsidR="00550E57">
                                  <w:t>/</w:t>
                                </w:r>
                                <w:r w:rsidR="00734CA0">
                                  <w:fldChar w:fldCharType="begin"/>
                                </w:r>
                                <w:r w:rsidR="00734CA0">
                                  <w:instrText xml:space="preserve"> NUMPAGES   \* MERGEFORMAT </w:instrText>
                                </w:r>
                                <w:r w:rsidR="00734CA0">
                                  <w:fldChar w:fldCharType="separate"/>
                                </w:r>
                                <w:r w:rsidR="004E5BA4">
                                  <w:rPr>
                                    <w:noProof/>
                                  </w:rPr>
                                  <w:t>2</w:t>
                                </w:r>
                                <w:r w:rsidR="00734CA0"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30F0E8DA" w14:textId="77777777" w:rsidR="00550E57" w:rsidRDefault="00550E57" w:rsidP="00BB5E46">
                          <w:pPr>
                            <w:spacing w:after="0"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D55DF7" id="_x0000_t202" coordsize="21600,21600" o:spt="202" path="m,l,21600r21600,l21600,xe">
              <v:stroke joinstyle="miter"/>
              <v:path gradientshapeok="t" o:connecttype="rect"/>
            </v:shapetype>
            <v:shape id="Text Box 738" o:spid="_x0000_s1027" type="#_x0000_t202" style="position:absolute;margin-left:133.6pt;margin-top:0;width:184.8pt;height:130.5pt;z-index:251654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" filled="f" stroked="f">
              <v:textbox inset="0,0,0,0">
                <w:txbxContent>
                  <w:tbl>
                    <w:tblPr>
                      <w:tblW w:w="0" w:type="auto"/>
                      <w:tblInd w:w="5" w:type="dxa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043"/>
                    </w:tblGrid>
                    <w:tr w:rsidR="00550E57" w14:paraId="482AE71C" w14:textId="77777777">
                      <w:trPr>
                        <w:trHeight w:val="2551"/>
                      </w:trPr>
                      <w:tc>
                        <w:tcPr>
                          <w:tcW w:w="3043" w:type="dxa"/>
                          <w:vAlign w:val="center"/>
                          <w:hideMark/>
                        </w:tcPr>
                        <w:sdt>
                          <w:sdtPr>
                            <w:alias w:val="CustomElements.Header.TextFolgeseiten"/>
                            <w:id w:val="1758841684"/>
                            <w:dataBinding w:xpath="//Text[@id='CustomElements.Header.TextFolgeseiten']" w:storeItemID="{CD82870A-23EA-4251-953F-B92AF8521431}"/>
                            <w:text w:multiLine="1"/>
                          </w:sdtPr>
                          <w:sdtEndPr/>
                          <w:sdtContent>
                            <w:p w14:paraId="6C7A4BF5" w14:textId="77777777" w:rsidR="00550E57" w:rsidRDefault="00550E57">
                              <w:pPr>
                                <w:pStyle w:val="BriefKopf"/>
                              </w:pPr>
                              <w:r>
                                <w:t>Hochbauamt</w:t>
                              </w:r>
                            </w:p>
                          </w:sdtContent>
                        </w:sdt>
                        <w:p w14:paraId="2AC0F95B" w14:textId="5CABFF58" w:rsidR="00550E57" w:rsidRDefault="007D3EAE">
                          <w:pPr>
                            <w:pStyle w:val="BriefKopf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4E5BA4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 w:rsidR="00550E57">
                            <w:t>/</w:t>
                          </w:r>
                          <w:r w:rsidR="00734CA0">
                            <w:fldChar w:fldCharType="begin"/>
                          </w:r>
                          <w:r w:rsidR="00734CA0">
                            <w:instrText xml:space="preserve"> NUMPAGES   \* MERGEFORMAT </w:instrText>
                          </w:r>
                          <w:r w:rsidR="00734CA0">
                            <w:fldChar w:fldCharType="separate"/>
                          </w:r>
                          <w:r w:rsidR="004E5BA4">
                            <w:rPr>
                              <w:noProof/>
                            </w:rPr>
                            <w:t>2</w:t>
                          </w:r>
                          <w:r w:rsidR="00734CA0">
                            <w:rPr>
                              <w:noProof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30F0E8DA" w14:textId="77777777" w:rsidR="00550E57" w:rsidRDefault="00550E57" w:rsidP="00BB5E46">
                    <w:pPr>
                      <w:spacing w:after="0"/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62323" w14:textId="60899064" w:rsidR="00550E57" w:rsidRDefault="00CA1A11" w:rsidP="00BB5E46">
    <w:pPr>
      <w:pStyle w:val="Neutral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8829316" wp14:editId="07EE6AF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15" name="_s9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DC2080" id="_x0000_t202" coordsize="21600,21600" o:spt="202" path="m,l,21600r21600,l21600,xe">
              <v:stroke joinstyle="miter"/>
              <v:path gradientshapeok="t" o:connecttype="rect"/>
            </v:shapetype>
            <v:shape id="_s9" o:spid="_x0000_s1026" type="#_x0000_t202" style="position:absolute;margin-left:0;margin-top:0;width:50pt;height:50pt;z-index:251655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">
              <o:lock v:ext="edit" selection="t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2451A256" wp14:editId="68A8DC8F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14" name="_s3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4310494" id="_s3" o:spid="_x0000_s1026" type="#_x0000_t202" style="position:absolute;margin-left:0;margin-top:0;width:50pt;height:50pt;z-index:251650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">
              <o:lock v:ext="edit" selection="t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6ACD93EF" wp14:editId="42522CE8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13" name="Text Box 750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6EDE9C" id="Text Box 750" o:spid="_x0000_s1026" type="#_x0000_t202" style="position:absolute;margin-left:0;margin-top:0;width:50pt;height:50pt;z-index:251663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" filled="f">
              <o:lock v:ext="edit" selection="t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BB117BB" wp14:editId="72C497BF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12" name="_s10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4C5A37" id="_s10" o:spid="_x0000_s1026" type="#_x0000_t202" style="position:absolute;margin-left:0;margin-top:0;width:50pt;height:50pt;z-index:251656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">
              <o:lock v:ext="edit" selection="t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3E84DF5" wp14:editId="5CFCFE88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11" name="Text Box 749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161486" id="Text Box 749" o:spid="_x0000_s1026" type="#_x0000_t202" style="position:absolute;margin-left:0;margin-top:0;width:50pt;height:50pt;z-index:251662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">
              <o:lock v:ext="edit" selection="t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2036E93" wp14:editId="7153BE57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10" name="_s11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43AA65" id="_s11" o:spid="_x0000_s1026" type="#_x0000_t202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">
              <o:lock v:ext="edit" selection="t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58B5A437" wp14:editId="6434A451">
              <wp:simplePos x="0" y="0"/>
              <wp:positionH relativeFrom="margin">
                <wp:align>right</wp:align>
              </wp:positionH>
              <wp:positionV relativeFrom="page">
                <wp:posOffset>-20119340</wp:posOffset>
              </wp:positionV>
              <wp:extent cx="1059815" cy="264795"/>
              <wp:effectExtent l="0" t="0" r="635" b="4445"/>
              <wp:wrapNone/>
              <wp:docPr id="9" name="###DraftMode###1026" descr="off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9815" cy="264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57" w:type="dxa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565"/>
                          </w:tblGrid>
                          <w:tr w:rsidR="00550E57" w14:paraId="57FE3056" w14:textId="77777777" w:rsidTr="00BB5E46">
                            <w:trPr>
                              <w:trHeight w:val="170"/>
                            </w:trPr>
                            <w:tc>
                              <w:tcPr>
                                <w:tcW w:w="1565" w:type="dxa"/>
                                <w:tcBorders>
                                  <w:top w:val="nil"/>
                                  <w:left w:val="nil"/>
                                  <w:bottom w:val="single" w:sz="4" w:space="0" w:color="auto"/>
                                  <w:right w:val="nil"/>
                                </w:tcBorders>
                                <w:hideMark/>
                              </w:tcPr>
                              <w:p w14:paraId="19A487E6" w14:textId="77777777" w:rsidR="00550E57" w:rsidRDefault="00550E57">
                                <w:pPr>
                                  <w:pStyle w:val="BriefKopffett"/>
                                </w:pPr>
                                <w:r>
                                  <w:t>Entwurf</w:t>
                                </w:r>
                              </w:p>
                            </w:tc>
                          </w:tr>
                          <w:tr w:rsidR="00550E57" w14:paraId="55617177" w14:textId="77777777" w:rsidTr="00BB5E46">
                            <w:sdt>
                              <w:sdtPr>
                                <w:alias w:val="DocParam.Hidden.CreationTime"/>
                                <w:tag w:val="DocParam.Hidden.CreationTime"/>
                                <w:id w:val="1758841674"/>
                                <w:dataBinding w:xpath="//DateTime[@id='DocParam.Hidden.CreationTime']" w:storeItemID="{CD82870A-23EA-4251-953F-B92AF8521431}"/>
                                <w:date w:fullDate="2014-10-30T14:52:00Z">
                                  <w:dateFormat w:val="d. MMMM yyyy"/>
                                  <w:lid w:val="de-CH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tc>
                                  <w:tcPr>
                                    <w:tcW w:w="1565" w:type="dxa"/>
                                    <w:tcBorders>
                                      <w:top w:val="single" w:sz="4" w:space="0" w:color="auto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14:paraId="4D912C68" w14:textId="77777777" w:rsidR="00550E57" w:rsidRDefault="00550E57">
                                    <w:pPr>
                                      <w:pStyle w:val="BriefKopf"/>
                                    </w:pPr>
                                    <w:r>
                                      <w:t>30. Oktober 2014</w:t>
                                    </w:r>
                                  </w:p>
                                </w:tc>
                              </w:sdtContent>
                            </w:sdt>
                          </w:tr>
                        </w:tbl>
                        <w:p w14:paraId="164ABA59" w14:textId="77777777" w:rsidR="00550E57" w:rsidRPr="002F1C35" w:rsidRDefault="00550E57" w:rsidP="00BB5E4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B5A437" id="_x0000_t202" coordsize="21600,21600" o:spt="202" path="m,l,21600r21600,l21600,xe">
              <v:stroke joinstyle="miter"/>
              <v:path gradientshapeok="t" o:connecttype="rect"/>
            </v:shapetype>
            <v:shape id="###DraftMode###1026" o:spid="_x0000_s1028" type="#_x0000_t202" alt="off" style="position:absolute;margin-left:32.25pt;margin-top:-1584.2pt;width:83.45pt;height:20.85pt;z-index:2516648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" stroked="f">
              <v:textbox inset="0,0,0,0">
                <w:txbxContent>
                  <w:tbl>
                    <w:tblPr>
                      <w:tblW w:w="0" w:type="auto"/>
                      <w:tblInd w:w="57" w:type="dxa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565"/>
                    </w:tblGrid>
                    <w:tr w:rsidR="00550E57" w14:paraId="57FE3056" w14:textId="77777777" w:rsidTr="00BB5E46">
                      <w:trPr>
                        <w:trHeight w:val="170"/>
                      </w:trPr>
                      <w:tc>
                        <w:tcPr>
                          <w:tcW w:w="1565" w:type="dxa"/>
                          <w:tcBorders>
                            <w:top w:val="nil"/>
                            <w:left w:val="nil"/>
                            <w:bottom w:val="single" w:sz="4" w:space="0" w:color="auto"/>
                            <w:right w:val="nil"/>
                          </w:tcBorders>
                          <w:hideMark/>
                        </w:tcPr>
                        <w:p w14:paraId="19A487E6" w14:textId="77777777" w:rsidR="00550E57" w:rsidRDefault="00550E57">
                          <w:pPr>
                            <w:pStyle w:val="BriefKopffett"/>
                          </w:pPr>
                          <w:r>
                            <w:t>Entwurf</w:t>
                          </w:r>
                        </w:p>
                      </w:tc>
                    </w:tr>
                    <w:tr w:rsidR="00550E57" w14:paraId="55617177" w14:textId="77777777" w:rsidTr="00BB5E46">
                      <w:sdt>
                        <w:sdtPr>
                          <w:alias w:val="DocParam.Hidden.CreationTime"/>
                          <w:tag w:val="DocParam.Hidden.CreationTime"/>
                          <w:id w:val="1758841674"/>
                          <w:dataBinding w:xpath="//DateTime[@id='DocParam.Hidden.CreationTime']" w:storeItemID="{CD82870A-23EA-4251-953F-B92AF8521431}"/>
                          <w:date w:fullDate="2014-10-30T14:52:00Z">
                            <w:dateFormat w:val="d. MMMM yyyy"/>
                            <w:lid w:val="de-CH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tc>
                            <w:tcPr>
                              <w:tcW w:w="1565" w:type="dxa"/>
                              <w:tcBorders>
                                <w:top w:val="single" w:sz="4" w:space="0" w:color="auto"/>
                                <w:left w:val="nil"/>
                                <w:bottom w:val="nil"/>
                                <w:right w:val="nil"/>
                              </w:tcBorders>
                              <w:hideMark/>
                            </w:tcPr>
                            <w:p w14:paraId="4D912C68" w14:textId="77777777" w:rsidR="00550E57" w:rsidRDefault="00550E57">
                              <w:pPr>
                                <w:pStyle w:val="BriefKopf"/>
                              </w:pPr>
                              <w:r>
                                <w:t>30. Oktober 2014</w:t>
                              </w:r>
                            </w:p>
                          </w:tc>
                        </w:sdtContent>
                      </w:sdt>
                    </w:tr>
                  </w:tbl>
                  <w:p w14:paraId="164ABA59" w14:textId="77777777" w:rsidR="00550E57" w:rsidRPr="002F1C35" w:rsidRDefault="00550E57" w:rsidP="00BB5E46"/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B69AF45" wp14:editId="49F8AEF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8" name="_s12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B17E05" id="_s12" o:spid="_x0000_s1026" type="#_x0000_t202" style="position:absolute;margin-left:0;margin-top:0;width:50pt;height:50pt;z-index:251658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">
              <o:lock v:ext="edit" selection="t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075BA04" wp14:editId="2A60682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7" name="Text Box 748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F8EA0B" id="Text Box 748" o:spid="_x0000_s1026" type="#_x0000_t202" style="position:absolute;margin-left:0;margin-top:0;width:50pt;height:50pt;z-index:251661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">
              <o:lock v:ext="edit" selection="t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F6DFE07" wp14:editId="6711B40D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4" name="_s13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DB8289" id="_s13" o:spid="_x0000_s1026" type="#_x0000_t202" style="position:absolute;margin-left:0;margin-top:0;width:50pt;height:50pt;z-index:251659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">
              <o:lock v:ext="edit" selection="t"/>
            </v:shape>
          </w:pict>
        </mc:Fallback>
      </mc:AlternateContent>
    </w: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29B70C77" wp14:editId="5DA59B91">
              <wp:simplePos x="0" y="0"/>
              <wp:positionH relativeFrom="page">
                <wp:posOffset>344805</wp:posOffset>
              </wp:positionH>
              <wp:positionV relativeFrom="page">
                <wp:posOffset>269875</wp:posOffset>
              </wp:positionV>
              <wp:extent cx="1165860" cy="1115695"/>
              <wp:effectExtent l="1905" t="3175" r="3810" b="0"/>
              <wp:wrapNone/>
              <wp:docPr id="3" name="Text Box 7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5860" cy="11156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Profile.Org.HeaderLogoShort"/>
                            <w:id w:val="1758841675"/>
                            <w:dataBinding w:xpath="/ooImg/Profile.Org.HeaderLogoShort" w:storeItemID="{9CAC4023-A7EF-4B58-A2CA-42B9978C3800}"/>
                            <w:picture/>
                          </w:sdtPr>
                          <w:sdtEndPr/>
                          <w:sdtContent>
                            <w:p w14:paraId="4675FD85" w14:textId="77777777" w:rsidR="00550E57" w:rsidRDefault="00550E57" w:rsidP="00BB5E46">
                              <w:pPr>
                                <w:pStyle w:val="Neutral"/>
                              </w:pPr>
                              <w:r>
                                <w:rPr>
                                  <w:noProof/>
                                  <w:lang w:eastAsia="de-CH"/>
                                </w:rPr>
                                <w:drawing>
                                  <wp:inline distT="0" distB="0" distL="0" distR="0" wp14:anchorId="59A1F1F2" wp14:editId="34CBB58B">
                                    <wp:extent cx="1116563" cy="1079954"/>
                                    <wp:effectExtent l="19050" t="0" r="7387" b="0"/>
                                    <wp:docPr id="33" name="Picture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6563" cy="107995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B70C77" id="Text Box 752" o:spid="_x0000_s1029" type="#_x0000_t202" style="position:absolute;margin-left:27.15pt;margin-top:21.25pt;width:91.8pt;height:87.85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" stroked="f">
              <v:textbox inset="0,0,0,0">
                <w:txbxContent>
                  <w:sdt>
                    <w:sdtPr>
                      <w:alias w:val="Profile.Org.HeaderLogoShort"/>
                      <w:id w:val="1758841675"/>
                      <w:dataBinding w:xpath="/ooImg/Profile.Org.HeaderLogoShort" w:storeItemID="{9CAC4023-A7EF-4B58-A2CA-42B9978C3800}"/>
                      <w:picture/>
                    </w:sdtPr>
                    <w:sdtEndPr/>
                    <w:sdtContent>
                      <w:p w14:paraId="4675FD85" w14:textId="77777777" w:rsidR="00550E57" w:rsidRDefault="00550E57" w:rsidP="00BB5E46">
                        <w:pPr>
                          <w:pStyle w:val="Neutral"/>
                        </w:pPr>
                        <w:r>
                          <w:rPr>
                            <w:noProof/>
                            <w:lang w:eastAsia="de-CH"/>
                          </w:rPr>
                          <w:drawing>
                            <wp:inline distT="0" distB="0" distL="0" distR="0" wp14:anchorId="59A1F1F2" wp14:editId="34CBB58B">
                              <wp:extent cx="1116563" cy="1079954"/>
                              <wp:effectExtent l="19050" t="0" r="7387" b="0"/>
                              <wp:docPr id="33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6563" cy="107995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E65F45D" wp14:editId="53C3375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2" name="_s14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AE1CE1B" id="_s14" o:spid="_x0000_s1026" type="#_x0000_t202" style="position:absolute;margin-left:0;margin-top:0;width:50pt;height:50pt;z-index:251660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">
              <o:lock v:ext="edit" selection="t"/>
            </v:shape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 wp14:anchorId="71363335" wp14:editId="1A3A3BB6">
              <wp:extent cx="5383530" cy="1628775"/>
              <wp:effectExtent l="0" t="0" r="0" b="0"/>
              <wp:docPr id="1" name="Text Box 7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83530" cy="162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8505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8505"/>
                          </w:tblGrid>
                          <w:tr w:rsidR="00550E57" w14:paraId="47B546D2" w14:textId="77777777" w:rsidTr="00BB5E46">
                            <w:trPr>
                              <w:trHeight w:val="1168"/>
                            </w:trPr>
                            <w:sdt>
                              <w:sdtPr>
                                <w:alias w:val="CustomElements.Header.Formular.Basis.Script1"/>
                                <w:id w:val="1758841676"/>
                                <w:dataBinding w:xpath="//Text[@id='CustomElements.Header.Formular.Basis.Script1']" w:storeItemID="{CD82870A-23EA-4251-953F-B92AF8521431}"/>
                                <w:text w:multiLine="1"/>
                              </w:sdtPr>
                              <w:sdtEndPr/>
                              <w:sdtContent>
                                <w:tc>
                                  <w:tcPr>
                                    <w:tcW w:w="8505" w:type="dxa"/>
                                    <w:vAlign w:val="bottom"/>
                                  </w:tcPr>
                                  <w:p w14:paraId="07CFBDE9" w14:textId="77777777" w:rsidR="00550E57" w:rsidRPr="0085033C" w:rsidRDefault="00765612" w:rsidP="00BB5E46">
                                    <w:pPr>
                                      <w:pStyle w:val="BriefKopf"/>
                                    </w:pPr>
                                    <w:r>
                                      <w:t>Kanton Zürich</w:t>
                                    </w:r>
                                    <w:r>
                                      <w:br/>
                                      <w:t>Baudirektion</w:t>
                                    </w:r>
                                  </w:p>
                                </w:tc>
                              </w:sdtContent>
                            </w:sdt>
                          </w:tr>
                          <w:tr w:rsidR="00550E57" w14:paraId="6AB29FA6" w14:textId="77777777" w:rsidTr="00BB5E46">
                            <w:trPr>
                              <w:trHeight w:val="227"/>
                            </w:trPr>
                            <w:sdt>
                              <w:sdtPr>
                                <w:alias w:val="CustomElements.Header.Formular.Basis.Script2"/>
                                <w:id w:val="1758841677"/>
                                <w:dataBinding w:xpath="//Text[@id='CustomElements.Header.Formular.Basis.Script2']" w:storeItemID="{CD82870A-23EA-4251-953F-B92AF8521431}"/>
                                <w:text w:multiLine="1"/>
                              </w:sdtPr>
                              <w:sdtEndPr/>
                              <w:sdtContent>
                                <w:tc>
                                  <w:tcPr>
                                    <w:tcW w:w="8505" w:type="dxa"/>
                                  </w:tcPr>
                                  <w:p w14:paraId="106AC274" w14:textId="77777777" w:rsidR="00550E57" w:rsidRDefault="00550E57" w:rsidP="00BB5E46">
                                    <w:pPr>
                                      <w:pStyle w:val="BriefKopffett"/>
                                    </w:pPr>
                                    <w:r>
                                      <w:t>Hochbauamt</w:t>
                                    </w:r>
                                  </w:p>
                                </w:tc>
                              </w:sdtContent>
                            </w:sdt>
                          </w:tr>
                          <w:tr w:rsidR="00550E57" w14:paraId="311829A8" w14:textId="77777777" w:rsidTr="00FF40CE">
                            <w:trPr>
                              <w:trHeight w:val="870"/>
                            </w:trPr>
                            <w:tc>
                              <w:tcPr>
                                <w:tcW w:w="8505" w:type="dxa"/>
                              </w:tcPr>
                              <w:p w14:paraId="61A39665" w14:textId="73DC5F2B" w:rsidR="00550E57" w:rsidRDefault="00FD74DD" w:rsidP="00BB5E46">
                                <w:pPr>
                                  <w:pStyle w:val="BriefKopf"/>
                                </w:pPr>
                                <w:r>
                                  <w:t>Stab</w:t>
                                </w:r>
                              </w:p>
                              <w:p w14:paraId="5BCD7A87" w14:textId="77777777" w:rsidR="00550E57" w:rsidRDefault="00550E57" w:rsidP="00BB5E46">
                                <w:pPr>
                                  <w:pStyle w:val="BriefKopf"/>
                                </w:pPr>
                              </w:p>
                              <w:sdt>
                                <w:sdtPr>
                                  <w:alias w:val="NumPages"/>
                                  <w:tag w:val="1785426152"/>
                                  <w:id w:val="1785426152"/>
                                </w:sdtPr>
                                <w:sdtEndPr/>
                                <w:sdtContent>
                                  <w:p w14:paraId="74E28513" w14:textId="3EE0E8CB" w:rsidR="00550E57" w:rsidRDefault="007D3EAE" w:rsidP="000F3ABA">
                                    <w:pPr>
                                      <w:pStyle w:val="BriefKopf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PAGE   \* MERGEFORMAT </w:instrText>
                                    </w:r>
                                    <w:r>
                                      <w:fldChar w:fldCharType="separate"/>
                                    </w:r>
                                    <w:r w:rsidR="004E5BA4">
                                      <w:rPr>
                                        <w:noProof/>
                                      </w:rPr>
                                      <w:t>1</w:t>
                                    </w:r>
                                    <w:r>
                                      <w:rPr>
                                        <w:noProof/>
                                      </w:rPr>
                                      <w:fldChar w:fldCharType="end"/>
                                    </w:r>
                                    <w:r w:rsidR="00550E57">
                                      <w:t>/</w:t>
                                    </w:r>
                                    <w:r w:rsidR="00734CA0">
                                      <w:fldChar w:fldCharType="begin"/>
                                    </w:r>
                                    <w:r w:rsidR="00734CA0">
                                      <w:instrText xml:space="preserve"> NUMPAGES   \* MERGEFORMAT </w:instrText>
                                    </w:r>
                                    <w:r w:rsidR="00734CA0">
                                      <w:fldChar w:fldCharType="separate"/>
                                    </w:r>
                                    <w:ins w:id="0" w:author="Evangelisti Barbara" w:date="2023-02-28T12:24:00Z">
                                      <w:r w:rsidR="004E5BA4">
                                        <w:rPr>
                                          <w:noProof/>
                                        </w:rPr>
                                        <w:t>1</w:t>
                                      </w:r>
                                    </w:ins>
                                    <w:del w:id="1" w:author="Evangelisti Barbara" w:date="2023-02-28T12:22:00Z">
                                      <w:r w:rsidR="004E5BA4" w:rsidDel="004E5BA4">
                                        <w:rPr>
                                          <w:noProof/>
                                        </w:rPr>
                                        <w:delText>2</w:delText>
                                      </w:r>
                                    </w:del>
                                    <w:r w:rsidR="00734CA0">
                                      <w:rPr>
                                        <w:noProof/>
                                      </w:rPr>
                                      <w:fldChar w:fldCharType="end"/>
                                    </w:r>
                                  </w:p>
                                </w:sdtContent>
                              </w:sdt>
                            </w:tc>
                          </w:tr>
                        </w:tbl>
                        <w:p w14:paraId="0702E056" w14:textId="77777777" w:rsidR="00550E57" w:rsidRDefault="00550E57" w:rsidP="00BB5E46">
                          <w:pPr>
                            <w:pStyle w:val="BriefKopf"/>
                          </w:pPr>
                        </w:p>
                        <w:p w14:paraId="1464EF9A" w14:textId="77777777" w:rsidR="00550E57" w:rsidRDefault="00550E57" w:rsidP="00BB5E46">
                          <w:pPr>
                            <w:pStyle w:val="BriefKopf"/>
                          </w:pPr>
                        </w:p>
                        <w:p w14:paraId="7F48AECC" w14:textId="77777777" w:rsidR="00550E57" w:rsidRDefault="00550E57" w:rsidP="00BB5E46">
                          <w:pPr>
                            <w:pStyle w:val="BriefKopf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71363335" id="Text Box 753" o:spid="_x0000_s1030" type="#_x0000_t202" style="width:423.9pt;height:12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" filled="f" stroked="f">
              <v:textbox inset="0,0,0,0">
                <w:txbxContent>
                  <w:tbl>
                    <w:tblPr>
                      <w:tblW w:w="8505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8505"/>
                    </w:tblGrid>
                    <w:tr w:rsidR="00550E57" w14:paraId="47B546D2" w14:textId="77777777" w:rsidTr="00BB5E46">
                      <w:trPr>
                        <w:trHeight w:val="1168"/>
                      </w:trPr>
                      <w:sdt>
                        <w:sdtPr>
                          <w:alias w:val="CustomElements.Header.Formular.Basis.Script1"/>
                          <w:id w:val="1758841676"/>
                          <w:dataBinding w:xpath="//Text[@id='CustomElements.Header.Formular.Basis.Script1']" w:storeItemID="{CD82870A-23EA-4251-953F-B92AF8521431}"/>
                          <w:text w:multiLine="1"/>
                        </w:sdtPr>
                        <w:sdtEndPr/>
                        <w:sdtContent>
                          <w:tc>
                            <w:tcPr>
                              <w:tcW w:w="8505" w:type="dxa"/>
                              <w:vAlign w:val="bottom"/>
                            </w:tcPr>
                            <w:p w14:paraId="07CFBDE9" w14:textId="77777777" w:rsidR="00550E57" w:rsidRPr="0085033C" w:rsidRDefault="00765612" w:rsidP="00BB5E46">
                              <w:pPr>
                                <w:pStyle w:val="BriefKopf"/>
                              </w:pPr>
                              <w:r>
                                <w:t>Kanton Zürich</w:t>
                              </w:r>
                              <w:r>
                                <w:br/>
                                <w:t>Baudirektion</w:t>
                              </w:r>
                            </w:p>
                          </w:tc>
                        </w:sdtContent>
                      </w:sdt>
                    </w:tr>
                    <w:tr w:rsidR="00550E57" w14:paraId="6AB29FA6" w14:textId="77777777" w:rsidTr="00BB5E46">
                      <w:trPr>
                        <w:trHeight w:val="227"/>
                      </w:trPr>
                      <w:sdt>
                        <w:sdtPr>
                          <w:alias w:val="CustomElements.Header.Formular.Basis.Script2"/>
                          <w:id w:val="1758841677"/>
                          <w:dataBinding w:xpath="//Text[@id='CustomElements.Header.Formular.Basis.Script2']" w:storeItemID="{CD82870A-23EA-4251-953F-B92AF8521431}"/>
                          <w:text w:multiLine="1"/>
                        </w:sdtPr>
                        <w:sdtEndPr/>
                        <w:sdtContent>
                          <w:tc>
                            <w:tcPr>
                              <w:tcW w:w="8505" w:type="dxa"/>
                            </w:tcPr>
                            <w:p w14:paraId="106AC274" w14:textId="77777777" w:rsidR="00550E57" w:rsidRDefault="00550E57" w:rsidP="00BB5E46">
                              <w:pPr>
                                <w:pStyle w:val="BriefKopffett"/>
                              </w:pPr>
                              <w:r>
                                <w:t>Hochbauamt</w:t>
                              </w:r>
                            </w:p>
                          </w:tc>
                        </w:sdtContent>
                      </w:sdt>
                    </w:tr>
                    <w:tr w:rsidR="00550E57" w14:paraId="311829A8" w14:textId="77777777" w:rsidTr="00FF40CE">
                      <w:trPr>
                        <w:trHeight w:val="870"/>
                      </w:trPr>
                      <w:tc>
                        <w:tcPr>
                          <w:tcW w:w="8505" w:type="dxa"/>
                        </w:tcPr>
                        <w:p w14:paraId="61A39665" w14:textId="73DC5F2B" w:rsidR="00550E57" w:rsidRDefault="00FD74DD" w:rsidP="00BB5E46">
                          <w:pPr>
                            <w:pStyle w:val="BriefKopf"/>
                          </w:pPr>
                          <w:r>
                            <w:t>Stab</w:t>
                          </w:r>
                        </w:p>
                        <w:p w14:paraId="5BCD7A87" w14:textId="77777777" w:rsidR="00550E57" w:rsidRDefault="00550E57" w:rsidP="00BB5E46">
                          <w:pPr>
                            <w:pStyle w:val="BriefKopf"/>
                          </w:pPr>
                        </w:p>
                        <w:sdt>
                          <w:sdtPr>
                            <w:alias w:val="NumPages"/>
                            <w:tag w:val="1785426152"/>
                            <w:id w:val="1785426152"/>
                          </w:sdtPr>
                          <w:sdtEndPr/>
                          <w:sdtContent>
                            <w:p w14:paraId="74E28513" w14:textId="3EE0E8CB" w:rsidR="00550E57" w:rsidRDefault="007D3EAE" w:rsidP="000F3ABA">
                              <w:pPr>
                                <w:pStyle w:val="BriefKopf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="004E5BA4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 w:rsidR="00550E57">
                                <w:t>/</w:t>
                              </w:r>
                              <w:r w:rsidR="00734CA0">
                                <w:fldChar w:fldCharType="begin"/>
                              </w:r>
                              <w:r w:rsidR="00734CA0">
                                <w:instrText xml:space="preserve"> NUMPAGES   \* MERGEFORMAT </w:instrText>
                              </w:r>
                              <w:r w:rsidR="00734CA0">
                                <w:fldChar w:fldCharType="separate"/>
                              </w:r>
                              <w:ins w:id="2" w:author="Evangelisti Barbara" w:date="2023-02-28T12:24:00Z">
                                <w:r w:rsidR="004E5BA4">
                                  <w:rPr>
                                    <w:noProof/>
                                  </w:rPr>
                                  <w:t>1</w:t>
                                </w:r>
                              </w:ins>
                              <w:del w:id="3" w:author="Evangelisti Barbara" w:date="2023-02-28T12:22:00Z">
                                <w:r w:rsidR="004E5BA4" w:rsidDel="004E5BA4">
                                  <w:rPr>
                                    <w:noProof/>
                                  </w:rPr>
                                  <w:delText>2</w:delText>
                                </w:r>
                              </w:del>
                              <w:r w:rsidR="00734CA0"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c>
                    </w:tr>
                  </w:tbl>
                  <w:p w14:paraId="0702E056" w14:textId="77777777" w:rsidR="00550E57" w:rsidRDefault="00550E57" w:rsidP="00BB5E46">
                    <w:pPr>
                      <w:pStyle w:val="BriefKopf"/>
                    </w:pPr>
                  </w:p>
                  <w:p w14:paraId="1464EF9A" w14:textId="77777777" w:rsidR="00550E57" w:rsidRDefault="00550E57" w:rsidP="00BB5E46">
                    <w:pPr>
                      <w:pStyle w:val="BriefKopf"/>
                    </w:pPr>
                  </w:p>
                  <w:p w14:paraId="7F48AECC" w14:textId="77777777" w:rsidR="00550E57" w:rsidRDefault="00550E57" w:rsidP="00BB5E46">
                    <w:pPr>
                      <w:pStyle w:val="BriefKopf"/>
                    </w:pP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120EE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7C43F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9588D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DEE5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07CFB1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CC9B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EAC78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33C0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6B214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E62B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FE0DFA"/>
    <w:multiLevelType w:val="hybridMultilevel"/>
    <w:tmpl w:val="AFC48AAE"/>
    <w:lvl w:ilvl="0" w:tplc="EF8EC24A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6322C13"/>
    <w:multiLevelType w:val="multilevel"/>
    <w:tmpl w:val="855CA4A8"/>
    <w:lvl w:ilvl="0">
      <w:start w:val="1"/>
      <w:numFmt w:val="upperLetter"/>
      <w:pStyle w:val="AntragListeAlphabetisch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567" w:hanging="56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upperLetter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upperLetter"/>
      <w:lvlText w:val="%6."/>
      <w:lvlJc w:val="left"/>
      <w:pPr>
        <w:ind w:left="567" w:hanging="567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567" w:hanging="567"/>
      </w:pPr>
      <w:rPr>
        <w:rFonts w:hint="default"/>
      </w:rPr>
    </w:lvl>
  </w:abstractNum>
  <w:abstractNum w:abstractNumId="12" w15:restartNumberingAfterBreak="0">
    <w:nsid w:val="1CDB4138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726CC7"/>
    <w:multiLevelType w:val="multilevel"/>
    <w:tmpl w:val="56A09424"/>
    <w:lvl w:ilvl="0">
      <w:start w:val="1"/>
      <w:numFmt w:val="bullet"/>
      <w:pStyle w:val="ListePunkt"/>
      <w:lvlText w:val=""/>
      <w:lvlJc w:val="left"/>
      <w:pPr>
        <w:tabs>
          <w:tab w:val="num" w:pos="92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91"/>
        </w:tabs>
        <w:ind w:left="851" w:hanging="28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058"/>
        </w:tabs>
        <w:ind w:left="1418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625"/>
        </w:tabs>
        <w:ind w:left="1985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192"/>
        </w:tabs>
        <w:ind w:left="2552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759"/>
        </w:tabs>
        <w:ind w:left="3119" w:hanging="28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326"/>
        </w:tabs>
        <w:ind w:left="3686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893"/>
        </w:tabs>
        <w:ind w:left="4253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60"/>
        </w:tabs>
        <w:ind w:left="4820" w:hanging="284"/>
      </w:pPr>
      <w:rPr>
        <w:rFonts w:ascii="Symbol" w:hAnsi="Symbol" w:hint="default"/>
      </w:rPr>
    </w:lvl>
  </w:abstractNum>
  <w:abstractNum w:abstractNumId="14" w15:restartNumberingAfterBreak="0">
    <w:nsid w:val="24BC78CE"/>
    <w:multiLevelType w:val="multilevel"/>
    <w:tmpl w:val="9E34C918"/>
    <w:numStyleLink w:val="NumericList"/>
  </w:abstractNum>
  <w:abstractNum w:abstractNumId="15" w15:restartNumberingAfterBreak="0">
    <w:nsid w:val="2BD00980"/>
    <w:multiLevelType w:val="hybridMultilevel"/>
    <w:tmpl w:val="B2D89E6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3B11D4"/>
    <w:multiLevelType w:val="multilevel"/>
    <w:tmpl w:val="C4E889FC"/>
    <w:lvl w:ilvl="0">
      <w:start w:val="1"/>
      <w:numFmt w:val="upperRoman"/>
      <w:pStyle w:val="ListeNummernRoemisch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upperRoman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2268" w:hanging="567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2835" w:hanging="567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3402" w:hanging="56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5103" w:hanging="567"/>
      </w:pPr>
      <w:rPr>
        <w:rFonts w:hint="default"/>
      </w:rPr>
    </w:lvl>
  </w:abstractNum>
  <w:abstractNum w:abstractNumId="17" w15:restartNumberingAfterBreak="0">
    <w:nsid w:val="30ED426C"/>
    <w:multiLevelType w:val="multilevel"/>
    <w:tmpl w:val="D8A84614"/>
    <w:lvl w:ilvl="0">
      <w:start w:val="1"/>
      <w:numFmt w:val="bullet"/>
      <w:pStyle w:val="ListeBindestrich"/>
      <w:lvlText w:val="-"/>
      <w:lvlJc w:val="left"/>
      <w:pPr>
        <w:tabs>
          <w:tab w:val="num" w:pos="924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-"/>
      <w:lvlJc w:val="left"/>
      <w:pPr>
        <w:tabs>
          <w:tab w:val="num" w:pos="1491"/>
        </w:tabs>
        <w:ind w:left="851" w:hanging="284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2058"/>
        </w:tabs>
        <w:ind w:left="1418" w:hanging="284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tabs>
          <w:tab w:val="num" w:pos="2625"/>
        </w:tabs>
        <w:ind w:left="1985" w:hanging="284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3192"/>
        </w:tabs>
        <w:ind w:left="2552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3759"/>
        </w:tabs>
        <w:ind w:left="3119" w:hanging="284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4326"/>
        </w:tabs>
        <w:ind w:left="3686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4893"/>
        </w:tabs>
        <w:ind w:left="4253" w:hanging="284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5460"/>
        </w:tabs>
        <w:ind w:left="4820" w:hanging="284"/>
      </w:pPr>
      <w:rPr>
        <w:rFonts w:ascii="Arial" w:hAnsi="Arial" w:hint="default"/>
      </w:rPr>
    </w:lvl>
  </w:abstractNum>
  <w:abstractNum w:abstractNumId="18" w15:restartNumberingAfterBreak="0">
    <w:nsid w:val="43A0187D"/>
    <w:multiLevelType w:val="multilevel"/>
    <w:tmpl w:val="985A2188"/>
    <w:lvl w:ilvl="0">
      <w:start w:val="1"/>
      <w:numFmt w:val="none"/>
      <w:pStyle w:val="BeilagenListe"/>
      <w:lvlText w:val="-"/>
      <w:lvlJc w:val="left"/>
      <w:pPr>
        <w:ind w:left="397" w:hanging="397"/>
      </w:pPr>
      <w:rPr>
        <w:rFonts w:hint="default"/>
      </w:rPr>
    </w:lvl>
    <w:lvl w:ilvl="1">
      <w:start w:val="1"/>
      <w:numFmt w:val="none"/>
      <w:lvlText w:val="%2-"/>
      <w:lvlJc w:val="left"/>
      <w:pPr>
        <w:ind w:left="397" w:hanging="397"/>
      </w:pPr>
      <w:rPr>
        <w:rFonts w:hint="default"/>
      </w:rPr>
    </w:lvl>
    <w:lvl w:ilvl="2">
      <w:start w:val="1"/>
      <w:numFmt w:val="none"/>
      <w:lvlText w:val="%3-"/>
      <w:lvlJc w:val="left"/>
      <w:pPr>
        <w:ind w:left="397" w:hanging="397"/>
      </w:pPr>
      <w:rPr>
        <w:rFonts w:hint="default"/>
      </w:rPr>
    </w:lvl>
    <w:lvl w:ilvl="3">
      <w:start w:val="1"/>
      <w:numFmt w:val="none"/>
      <w:lvlText w:val="-"/>
      <w:lvlJc w:val="left"/>
      <w:pPr>
        <w:ind w:left="397" w:hanging="397"/>
      </w:pPr>
      <w:rPr>
        <w:rFonts w:hint="default"/>
      </w:rPr>
    </w:lvl>
    <w:lvl w:ilvl="4">
      <w:start w:val="1"/>
      <w:numFmt w:val="none"/>
      <w:lvlText w:val="-"/>
      <w:lvlJc w:val="left"/>
      <w:pPr>
        <w:ind w:left="397" w:hanging="397"/>
      </w:pPr>
      <w:rPr>
        <w:rFonts w:hint="default"/>
      </w:rPr>
    </w:lvl>
    <w:lvl w:ilvl="5">
      <w:start w:val="1"/>
      <w:numFmt w:val="none"/>
      <w:lvlText w:val="-"/>
      <w:lvlJc w:val="left"/>
      <w:pPr>
        <w:ind w:left="397" w:hanging="397"/>
      </w:pPr>
      <w:rPr>
        <w:rFonts w:hint="default"/>
      </w:rPr>
    </w:lvl>
    <w:lvl w:ilvl="6">
      <w:start w:val="1"/>
      <w:numFmt w:val="none"/>
      <w:lvlText w:val="-"/>
      <w:lvlJc w:val="left"/>
      <w:pPr>
        <w:ind w:left="397" w:hanging="397"/>
      </w:pPr>
      <w:rPr>
        <w:rFonts w:hint="default"/>
      </w:rPr>
    </w:lvl>
    <w:lvl w:ilvl="7">
      <w:start w:val="1"/>
      <w:numFmt w:val="none"/>
      <w:lvlText w:val="-"/>
      <w:lvlJc w:val="left"/>
      <w:pPr>
        <w:ind w:left="397" w:hanging="397"/>
      </w:pPr>
      <w:rPr>
        <w:rFonts w:hint="default"/>
      </w:rPr>
    </w:lvl>
    <w:lvl w:ilvl="8">
      <w:start w:val="1"/>
      <w:numFmt w:val="none"/>
      <w:lvlText w:val="-"/>
      <w:lvlJc w:val="left"/>
      <w:pPr>
        <w:ind w:left="397" w:hanging="397"/>
      </w:pPr>
      <w:rPr>
        <w:rFonts w:hint="default"/>
      </w:rPr>
    </w:lvl>
  </w:abstractNum>
  <w:abstractNum w:abstractNumId="19" w15:restartNumberingAfterBreak="0">
    <w:nsid w:val="44F82D45"/>
    <w:multiLevelType w:val="multilevel"/>
    <w:tmpl w:val="9E34C918"/>
    <w:styleLink w:val="NumericList"/>
    <w:lvl w:ilvl="0">
      <w:start w:val="1"/>
      <w:numFmt w:val="decimal"/>
      <w:lvlText w:val="%1."/>
      <w:lvlJc w:val="center"/>
      <w:pPr>
        <w:ind w:left="227" w:firstLine="61"/>
      </w:pPr>
      <w:rPr>
        <w:rFonts w:hint="default"/>
      </w:rPr>
    </w:lvl>
    <w:lvl w:ilvl="1">
      <w:start w:val="1"/>
      <w:numFmt w:val="decimal"/>
      <w:lvlText w:val="%1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center"/>
      <w:pPr>
        <w:ind w:left="227" w:firstLine="61"/>
      </w:pPr>
      <w:rPr>
        <w:rFonts w:hint="default"/>
      </w:rPr>
    </w:lvl>
    <w:lvl w:ilvl="3">
      <w:start w:val="1"/>
      <w:numFmt w:val="decimal"/>
      <w:lvlText w:val="%1.%2.%3.%4."/>
      <w:lvlJc w:val="center"/>
      <w:pPr>
        <w:ind w:left="227" w:hanging="22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7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7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" w:hanging="22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27" w:hanging="227"/>
      </w:pPr>
      <w:rPr>
        <w:rFonts w:hint="default"/>
      </w:rPr>
    </w:lvl>
  </w:abstractNum>
  <w:abstractNum w:abstractNumId="20" w15:restartNumberingAfterBreak="0">
    <w:nsid w:val="46991D47"/>
    <w:multiLevelType w:val="multilevel"/>
    <w:tmpl w:val="AC90ACF2"/>
    <w:lvl w:ilvl="0">
      <w:start w:val="1"/>
      <w:numFmt w:val="decimal"/>
      <w:pStyle w:val="ListeNummernArabisch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13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01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2268" w:hanging="567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2835" w:hanging="567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3402" w:hanging="56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5103" w:hanging="567"/>
      </w:pPr>
      <w:rPr>
        <w:rFonts w:hint="default"/>
      </w:rPr>
    </w:lvl>
  </w:abstractNum>
  <w:abstractNum w:abstractNumId="21" w15:restartNumberingAfterBreak="0">
    <w:nsid w:val="4DAF7B7D"/>
    <w:multiLevelType w:val="multilevel"/>
    <w:tmpl w:val="162CFE4E"/>
    <w:lvl w:ilvl="0">
      <w:start w:val="1"/>
      <w:numFmt w:val="upperRoman"/>
      <w:pStyle w:val="AntragListeRoemisch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567" w:hanging="567"/>
      </w:pPr>
      <w:rPr>
        <w:rFonts w:hint="default"/>
      </w:rPr>
    </w:lvl>
    <w:lvl w:ilvl="3">
      <w:start w:val="1"/>
      <w:numFmt w:val="upperRoman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upperRoman"/>
      <w:lvlText w:val="%6."/>
      <w:lvlJc w:val="left"/>
      <w:pPr>
        <w:ind w:left="567" w:hanging="567"/>
      </w:pPr>
      <w:rPr>
        <w:rFonts w:hint="default"/>
      </w:rPr>
    </w:lvl>
    <w:lvl w:ilvl="6">
      <w:start w:val="1"/>
      <w:numFmt w:val="upperRoman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upperRoman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upperRoman"/>
      <w:lvlText w:val="%9."/>
      <w:lvlJc w:val="left"/>
      <w:pPr>
        <w:ind w:left="567" w:hanging="567"/>
      </w:pPr>
      <w:rPr>
        <w:rFonts w:hint="default"/>
      </w:rPr>
    </w:lvl>
  </w:abstractNum>
  <w:abstractNum w:abstractNumId="22" w15:restartNumberingAfterBreak="0">
    <w:nsid w:val="57367771"/>
    <w:multiLevelType w:val="multilevel"/>
    <w:tmpl w:val="D11A67A6"/>
    <w:styleLink w:val="ListeNummernArabischEinfach"/>
    <w:lvl w:ilvl="0">
      <w:start w:val="1"/>
      <w:numFmt w:val="decimal"/>
      <w:suff w:val="space"/>
      <w:lvlText w:val="%1."/>
      <w:lvlJc w:val="right"/>
      <w:pPr>
        <w:ind w:left="0" w:firstLine="397"/>
      </w:pPr>
      <w:rPr>
        <w:rFonts w:hint="default"/>
      </w:rPr>
    </w:lvl>
    <w:lvl w:ilvl="1">
      <w:start w:val="1"/>
      <w:numFmt w:val="decimal"/>
      <w:suff w:val="space"/>
      <w:lvlText w:val="%1.%2."/>
      <w:lvlJc w:val="right"/>
      <w:pPr>
        <w:ind w:left="0" w:firstLine="397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39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  <w:lvl w:ilvl="6">
      <w:start w:val="1"/>
      <w:numFmt w:val="none"/>
      <w:lvlRestart w:val="0"/>
      <w:suff w:val="space"/>
      <w:lvlText w:val=""/>
      <w:lvlJc w:val="left"/>
      <w:pPr>
        <w:ind w:left="0" w:firstLine="397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</w:abstractNum>
  <w:abstractNum w:abstractNumId="23" w15:restartNumberingAfterBreak="0">
    <w:nsid w:val="5A9F4D24"/>
    <w:multiLevelType w:val="multilevel"/>
    <w:tmpl w:val="D11A67A6"/>
    <w:numStyleLink w:val="ListeNummernArabischEinfach"/>
  </w:abstractNum>
  <w:abstractNum w:abstractNumId="24" w15:restartNumberingAfterBreak="0">
    <w:nsid w:val="6538586E"/>
    <w:multiLevelType w:val="hybridMultilevel"/>
    <w:tmpl w:val="9F3418D4"/>
    <w:lvl w:ilvl="0" w:tplc="D84EC67A">
      <w:start w:val="1"/>
      <w:numFmt w:val="decimal"/>
      <w:pStyle w:val="Tabelleberschrift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DC6400"/>
    <w:multiLevelType w:val="multilevel"/>
    <w:tmpl w:val="D11A67A6"/>
    <w:numStyleLink w:val="ListeNummernArabischEinfach"/>
  </w:abstractNum>
  <w:num w:numId="1" w16cid:durableId="966591659">
    <w:abstractNumId w:val="15"/>
  </w:num>
  <w:num w:numId="2" w16cid:durableId="1157305939">
    <w:abstractNumId w:val="19"/>
  </w:num>
  <w:num w:numId="3" w16cid:durableId="1195581982">
    <w:abstractNumId w:val="14"/>
  </w:num>
  <w:num w:numId="4" w16cid:durableId="624434254">
    <w:abstractNumId w:val="10"/>
  </w:num>
  <w:num w:numId="5" w16cid:durableId="2076539091">
    <w:abstractNumId w:val="9"/>
  </w:num>
  <w:num w:numId="6" w16cid:durableId="813762959">
    <w:abstractNumId w:val="7"/>
  </w:num>
  <w:num w:numId="7" w16cid:durableId="932318209">
    <w:abstractNumId w:val="6"/>
  </w:num>
  <w:num w:numId="8" w16cid:durableId="1782338551">
    <w:abstractNumId w:val="5"/>
  </w:num>
  <w:num w:numId="9" w16cid:durableId="363140098">
    <w:abstractNumId w:val="4"/>
  </w:num>
  <w:num w:numId="10" w16cid:durableId="1816675257">
    <w:abstractNumId w:val="8"/>
  </w:num>
  <w:num w:numId="11" w16cid:durableId="131484182">
    <w:abstractNumId w:val="3"/>
  </w:num>
  <w:num w:numId="12" w16cid:durableId="1955792126">
    <w:abstractNumId w:val="2"/>
  </w:num>
  <w:num w:numId="13" w16cid:durableId="1983925974">
    <w:abstractNumId w:val="1"/>
  </w:num>
  <w:num w:numId="14" w16cid:durableId="1115098905">
    <w:abstractNumId w:val="0"/>
  </w:num>
  <w:num w:numId="15" w16cid:durableId="1575822422">
    <w:abstractNumId w:val="17"/>
  </w:num>
  <w:num w:numId="16" w16cid:durableId="1539388975">
    <w:abstractNumId w:val="13"/>
  </w:num>
  <w:num w:numId="17" w16cid:durableId="2100058542">
    <w:abstractNumId w:val="20"/>
  </w:num>
  <w:num w:numId="18" w16cid:durableId="2053992866">
    <w:abstractNumId w:val="16"/>
  </w:num>
  <w:num w:numId="19" w16cid:durableId="1560715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707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02362981">
    <w:abstractNumId w:val="24"/>
  </w:num>
  <w:num w:numId="22" w16cid:durableId="1125000417">
    <w:abstractNumId w:val="11"/>
  </w:num>
  <w:num w:numId="23" w16cid:durableId="1833449533">
    <w:abstractNumId w:val="21"/>
  </w:num>
  <w:num w:numId="24" w16cid:durableId="888108761">
    <w:abstractNumId w:val="17"/>
  </w:num>
  <w:num w:numId="25" w16cid:durableId="941035159">
    <w:abstractNumId w:val="13"/>
  </w:num>
  <w:num w:numId="26" w16cid:durableId="1117023196">
    <w:abstractNumId w:val="20"/>
  </w:num>
  <w:num w:numId="27" w16cid:durableId="63719242">
    <w:abstractNumId w:val="16"/>
  </w:num>
  <w:num w:numId="28" w16cid:durableId="963120294">
    <w:abstractNumId w:val="17"/>
  </w:num>
  <w:num w:numId="29" w16cid:durableId="1760712969">
    <w:abstractNumId w:val="13"/>
  </w:num>
  <w:num w:numId="30" w16cid:durableId="1749573005">
    <w:abstractNumId w:val="22"/>
  </w:num>
  <w:num w:numId="31" w16cid:durableId="507062003">
    <w:abstractNumId w:val="25"/>
  </w:num>
  <w:num w:numId="32" w16cid:durableId="101192313">
    <w:abstractNumId w:val="12"/>
  </w:num>
  <w:num w:numId="33" w16cid:durableId="1888645321">
    <w:abstractNumId w:val="23"/>
  </w:num>
  <w:num w:numId="34" w16cid:durableId="5439529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2399676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88630901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vangelisti Barbara">
    <w15:presenceInfo w15:providerId="None" w15:userId="Evangelisti Barba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E42"/>
    <w:rsid w:val="00005843"/>
    <w:rsid w:val="00007EAD"/>
    <w:rsid w:val="00011397"/>
    <w:rsid w:val="00025CE1"/>
    <w:rsid w:val="00026EB5"/>
    <w:rsid w:val="00054278"/>
    <w:rsid w:val="000924C7"/>
    <w:rsid w:val="00095FB6"/>
    <w:rsid w:val="0009766C"/>
    <w:rsid w:val="000A061A"/>
    <w:rsid w:val="000A554D"/>
    <w:rsid w:val="000B0D73"/>
    <w:rsid w:val="000B3D75"/>
    <w:rsid w:val="000E594D"/>
    <w:rsid w:val="000F2B34"/>
    <w:rsid w:val="00106840"/>
    <w:rsid w:val="00121993"/>
    <w:rsid w:val="00160F40"/>
    <w:rsid w:val="00167590"/>
    <w:rsid w:val="00171CEA"/>
    <w:rsid w:val="0017562A"/>
    <w:rsid w:val="001A4A53"/>
    <w:rsid w:val="001B14C7"/>
    <w:rsid w:val="001D3F90"/>
    <w:rsid w:val="001F30F1"/>
    <w:rsid w:val="002106E0"/>
    <w:rsid w:val="00216DBE"/>
    <w:rsid w:val="00243D33"/>
    <w:rsid w:val="00244601"/>
    <w:rsid w:val="0026499B"/>
    <w:rsid w:val="00264B0E"/>
    <w:rsid w:val="00265C0E"/>
    <w:rsid w:val="002831A6"/>
    <w:rsid w:val="002B4629"/>
    <w:rsid w:val="002B7044"/>
    <w:rsid w:val="002C67A0"/>
    <w:rsid w:val="003316E0"/>
    <w:rsid w:val="00374B10"/>
    <w:rsid w:val="003806CA"/>
    <w:rsid w:val="00396FA3"/>
    <w:rsid w:val="003D363E"/>
    <w:rsid w:val="003F26D6"/>
    <w:rsid w:val="003F3773"/>
    <w:rsid w:val="00420E0D"/>
    <w:rsid w:val="00454063"/>
    <w:rsid w:val="004860CC"/>
    <w:rsid w:val="00494141"/>
    <w:rsid w:val="00494418"/>
    <w:rsid w:val="004A05AD"/>
    <w:rsid w:val="004A673F"/>
    <w:rsid w:val="004B2354"/>
    <w:rsid w:val="004E431E"/>
    <w:rsid w:val="004E5BA4"/>
    <w:rsid w:val="004F4623"/>
    <w:rsid w:val="00526F36"/>
    <w:rsid w:val="00530295"/>
    <w:rsid w:val="0053069E"/>
    <w:rsid w:val="00550074"/>
    <w:rsid w:val="00550E57"/>
    <w:rsid w:val="00577787"/>
    <w:rsid w:val="005D10CE"/>
    <w:rsid w:val="005E5E48"/>
    <w:rsid w:val="005F4621"/>
    <w:rsid w:val="006035FA"/>
    <w:rsid w:val="00603834"/>
    <w:rsid w:val="006800E7"/>
    <w:rsid w:val="00683445"/>
    <w:rsid w:val="006B17D5"/>
    <w:rsid w:val="006D2E8D"/>
    <w:rsid w:val="006D3DEB"/>
    <w:rsid w:val="0073498C"/>
    <w:rsid w:val="00734CA0"/>
    <w:rsid w:val="00743DD7"/>
    <w:rsid w:val="00765612"/>
    <w:rsid w:val="00766418"/>
    <w:rsid w:val="00772086"/>
    <w:rsid w:val="00785CA7"/>
    <w:rsid w:val="00797B43"/>
    <w:rsid w:val="007A2E18"/>
    <w:rsid w:val="007A41B7"/>
    <w:rsid w:val="007A4F81"/>
    <w:rsid w:val="007A7CFD"/>
    <w:rsid w:val="007B79F1"/>
    <w:rsid w:val="007D3EAE"/>
    <w:rsid w:val="0081640E"/>
    <w:rsid w:val="008405C8"/>
    <w:rsid w:val="00845D3B"/>
    <w:rsid w:val="008769C0"/>
    <w:rsid w:val="008B56A4"/>
    <w:rsid w:val="008C47A9"/>
    <w:rsid w:val="008D2B2A"/>
    <w:rsid w:val="008D607A"/>
    <w:rsid w:val="008E6D5B"/>
    <w:rsid w:val="008F0D8A"/>
    <w:rsid w:val="008F3CE4"/>
    <w:rsid w:val="008F3E42"/>
    <w:rsid w:val="008F52AF"/>
    <w:rsid w:val="00900785"/>
    <w:rsid w:val="009025AE"/>
    <w:rsid w:val="00907C1B"/>
    <w:rsid w:val="0091009C"/>
    <w:rsid w:val="00914815"/>
    <w:rsid w:val="009503FF"/>
    <w:rsid w:val="00975937"/>
    <w:rsid w:val="009A3621"/>
    <w:rsid w:val="009D77B6"/>
    <w:rsid w:val="00A03DBB"/>
    <w:rsid w:val="00A102EC"/>
    <w:rsid w:val="00A35A0D"/>
    <w:rsid w:val="00A43308"/>
    <w:rsid w:val="00A4685E"/>
    <w:rsid w:val="00A95AFF"/>
    <w:rsid w:val="00AB0E39"/>
    <w:rsid w:val="00AE074B"/>
    <w:rsid w:val="00AE0DB8"/>
    <w:rsid w:val="00B32B3D"/>
    <w:rsid w:val="00B34467"/>
    <w:rsid w:val="00B42CCA"/>
    <w:rsid w:val="00B57595"/>
    <w:rsid w:val="00B607CC"/>
    <w:rsid w:val="00BB5E46"/>
    <w:rsid w:val="00BB7910"/>
    <w:rsid w:val="00C03804"/>
    <w:rsid w:val="00C11B37"/>
    <w:rsid w:val="00C20FC7"/>
    <w:rsid w:val="00C246A5"/>
    <w:rsid w:val="00C26543"/>
    <w:rsid w:val="00C326F2"/>
    <w:rsid w:val="00C64E29"/>
    <w:rsid w:val="00C9384A"/>
    <w:rsid w:val="00CA0920"/>
    <w:rsid w:val="00CA1A11"/>
    <w:rsid w:val="00CC1889"/>
    <w:rsid w:val="00CC4EF2"/>
    <w:rsid w:val="00CD5401"/>
    <w:rsid w:val="00CE0983"/>
    <w:rsid w:val="00D2069C"/>
    <w:rsid w:val="00D462B1"/>
    <w:rsid w:val="00D6147F"/>
    <w:rsid w:val="00D72722"/>
    <w:rsid w:val="00D7330A"/>
    <w:rsid w:val="00D85064"/>
    <w:rsid w:val="00D9791C"/>
    <w:rsid w:val="00DB751D"/>
    <w:rsid w:val="00E04871"/>
    <w:rsid w:val="00E053E9"/>
    <w:rsid w:val="00E1449E"/>
    <w:rsid w:val="00E17DE7"/>
    <w:rsid w:val="00E350BA"/>
    <w:rsid w:val="00E42661"/>
    <w:rsid w:val="00E5292F"/>
    <w:rsid w:val="00E55BB5"/>
    <w:rsid w:val="00E95947"/>
    <w:rsid w:val="00EA7AC9"/>
    <w:rsid w:val="00EB088A"/>
    <w:rsid w:val="00ED0E0B"/>
    <w:rsid w:val="00EE4B7F"/>
    <w:rsid w:val="00F425E6"/>
    <w:rsid w:val="00F465BD"/>
    <w:rsid w:val="00F750C9"/>
    <w:rsid w:val="00F82603"/>
    <w:rsid w:val="00F8521E"/>
    <w:rsid w:val="00FA27A1"/>
    <w:rsid w:val="00FC0506"/>
    <w:rsid w:val="00FD74DD"/>
    <w:rsid w:val="00FF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968ABAA"/>
  <w15:docId w15:val="{9276ADC2-4863-4D24-BFD0-CF45E451B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291537"/>
    <w:pPr>
      <w:spacing w:after="248" w:line="248" w:lineRule="exact"/>
    </w:pPr>
    <w:rPr>
      <w:rFonts w:ascii="Arial" w:hAnsi="Arial"/>
      <w:sz w:val="21"/>
    </w:rPr>
  </w:style>
  <w:style w:type="paragraph" w:styleId="berschrift1">
    <w:name w:val="heading 1"/>
    <w:basedOn w:val="Titel01"/>
    <w:next w:val="Standard"/>
    <w:link w:val="berschrift1Zchn"/>
    <w:uiPriority w:val="9"/>
    <w:qFormat/>
    <w:rsid w:val="004035F1"/>
    <w:pPr>
      <w:keepNext/>
      <w:keepLines/>
      <w:outlineLvl w:val="0"/>
    </w:pPr>
    <w:rPr>
      <w:rFonts w:eastAsiaTheme="majorEastAsia" w:cstheme="majorBidi"/>
      <w:bCs/>
      <w:color w:val="auto"/>
      <w:szCs w:val="28"/>
    </w:rPr>
  </w:style>
  <w:style w:type="paragraph" w:styleId="berschrift2">
    <w:name w:val="heading 2"/>
    <w:basedOn w:val="Titel02"/>
    <w:next w:val="Standard"/>
    <w:link w:val="berschrift2Zchn"/>
    <w:uiPriority w:val="9"/>
    <w:unhideWhenUsed/>
    <w:qFormat/>
    <w:rsid w:val="00EC13D3"/>
    <w:pPr>
      <w:keepNext/>
      <w:keepLines/>
      <w:outlineLvl w:val="1"/>
    </w:pPr>
    <w:rPr>
      <w:rFonts w:eastAsiaTheme="majorEastAsia" w:cstheme="majorBidi"/>
      <w:bCs/>
      <w:szCs w:val="26"/>
    </w:rPr>
  </w:style>
  <w:style w:type="paragraph" w:styleId="berschrift3">
    <w:name w:val="heading 3"/>
    <w:basedOn w:val="Titel03"/>
    <w:next w:val="Standard"/>
    <w:link w:val="berschrift3Zchn"/>
    <w:uiPriority w:val="9"/>
    <w:unhideWhenUsed/>
    <w:qFormat/>
    <w:rsid w:val="004035F1"/>
    <w:pPr>
      <w:keepNext/>
      <w:keepLines/>
      <w:outlineLvl w:val="2"/>
    </w:pPr>
    <w:rPr>
      <w:rFonts w:eastAsiaTheme="majorEastAsia" w:cstheme="majorBidi"/>
      <w:bCs/>
      <w:color w:val="auto"/>
    </w:rPr>
  </w:style>
  <w:style w:type="paragraph" w:styleId="berschrift4">
    <w:name w:val="heading 4"/>
    <w:basedOn w:val="Titel04"/>
    <w:next w:val="Standard"/>
    <w:link w:val="berschrift4Zchn"/>
    <w:uiPriority w:val="9"/>
    <w:unhideWhenUsed/>
    <w:qFormat/>
    <w:rsid w:val="004F5ECA"/>
    <w:pPr>
      <w:keepNext/>
      <w:keepLines/>
      <w:outlineLvl w:val="3"/>
    </w:pPr>
    <w:rPr>
      <w:rFonts w:eastAsiaTheme="majorEastAsia" w:cstheme="majorBidi"/>
      <w:bCs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rsid w:val="00AD0322"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rsid w:val="00AD032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D03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35F1"/>
    <w:rPr>
      <w:rFonts w:ascii="Arial Black" w:eastAsiaTheme="majorEastAsia" w:hAnsi="Arial Black" w:cstheme="majorBidi"/>
      <w:bCs/>
      <w:sz w:val="4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rsid w:val="00AD03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D03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C13D3"/>
    <w:rPr>
      <w:rFonts w:ascii="Arial Black" w:eastAsiaTheme="majorEastAsia" w:hAnsi="Arial Black" w:cstheme="majorBidi"/>
      <w:bCs/>
      <w:color w:val="000000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035F1"/>
    <w:rPr>
      <w:rFonts w:ascii="Arial Black" w:eastAsiaTheme="majorEastAsia" w:hAnsi="Arial Black" w:cstheme="majorBidi"/>
      <w:bCs/>
      <w:sz w:val="21"/>
      <w:szCs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F5ECA"/>
    <w:rPr>
      <w:rFonts w:ascii="Arial Black" w:eastAsiaTheme="majorEastAsia" w:hAnsi="Arial Black" w:cstheme="majorBidi"/>
      <w:bCs/>
      <w:iCs/>
      <w:color w:val="000000"/>
      <w:sz w:val="21"/>
      <w:szCs w:val="20"/>
    </w:rPr>
  </w:style>
  <w:style w:type="character" w:styleId="SchwacheHervorhebung">
    <w:name w:val="Subtle Emphasis"/>
    <w:basedOn w:val="Absatz-Standardschriftart"/>
    <w:uiPriority w:val="19"/>
    <w:rsid w:val="00AD0322"/>
    <w:rPr>
      <w:i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rsid w:val="00AD0322"/>
    <w:rPr>
      <w:i/>
      <w:iCs/>
    </w:rPr>
  </w:style>
  <w:style w:type="character" w:styleId="IntensiveHervorhebung">
    <w:name w:val="Intense Emphasis"/>
    <w:basedOn w:val="Absatz-Standardschriftart"/>
    <w:uiPriority w:val="21"/>
    <w:rsid w:val="00AD0322"/>
    <w:rPr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qFormat/>
    <w:rsid w:val="000218C1"/>
    <w:rPr>
      <w:rFonts w:ascii="Arial Black" w:hAnsi="Arial Black"/>
      <w:bCs/>
    </w:rPr>
  </w:style>
  <w:style w:type="paragraph" w:styleId="Zitat">
    <w:name w:val="Quote"/>
    <w:basedOn w:val="Standard"/>
    <w:next w:val="Standard"/>
    <w:link w:val="ZitatZchn"/>
    <w:uiPriority w:val="29"/>
    <w:rsid w:val="00AD0322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AD0322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AD032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D0322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rsid w:val="00AD0322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rsid w:val="00AC30F3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rsid w:val="00AC30F3"/>
    <w:rPr>
      <w:b/>
      <w:bCs/>
      <w:smallCaps/>
      <w:spacing w:val="5"/>
    </w:rPr>
  </w:style>
  <w:style w:type="paragraph" w:customStyle="1" w:styleId="BriefKopf">
    <w:name w:val="Brief_Kopf"/>
    <w:basedOn w:val="Grundtext"/>
    <w:rsid w:val="00530317"/>
    <w:pPr>
      <w:spacing w:after="0" w:line="200" w:lineRule="exact"/>
    </w:pPr>
    <w:rPr>
      <w:sz w:val="16"/>
    </w:rPr>
  </w:style>
  <w:style w:type="paragraph" w:styleId="Kopfzeile">
    <w:name w:val="header"/>
    <w:basedOn w:val="Standard"/>
    <w:link w:val="KopfzeileZchn"/>
    <w:uiPriority w:val="99"/>
    <w:unhideWhenUsed/>
    <w:rsid w:val="001D4042"/>
    <w:pPr>
      <w:tabs>
        <w:tab w:val="center" w:pos="4513"/>
        <w:tab w:val="right" w:pos="9026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1D4042"/>
  </w:style>
  <w:style w:type="paragraph" w:styleId="Fuzeile">
    <w:name w:val="footer"/>
    <w:basedOn w:val="Standard"/>
    <w:link w:val="FuzeileZchn"/>
    <w:uiPriority w:val="99"/>
    <w:unhideWhenUsed/>
    <w:rsid w:val="00ED3B82"/>
    <w:pPr>
      <w:tabs>
        <w:tab w:val="center" w:pos="4513"/>
        <w:tab w:val="right" w:pos="9026"/>
      </w:tabs>
    </w:pPr>
    <w:rPr>
      <w:sz w:val="12"/>
    </w:rPr>
  </w:style>
  <w:style w:type="character" w:customStyle="1" w:styleId="FuzeileZchn">
    <w:name w:val="Fußzeile Zchn"/>
    <w:basedOn w:val="Absatz-Standardschriftart"/>
    <w:link w:val="Fuzeile"/>
    <w:uiPriority w:val="99"/>
    <w:rsid w:val="00ED3B82"/>
    <w:rPr>
      <w:rFonts w:ascii="Arial" w:hAnsi="Arial"/>
      <w:sz w:val="12"/>
    </w:rPr>
  </w:style>
  <w:style w:type="paragraph" w:customStyle="1" w:styleId="Normalbold">
    <w:name w:val="Normal bold"/>
    <w:basedOn w:val="Standard"/>
    <w:rsid w:val="00625FA9"/>
    <w:rPr>
      <w:rFonts w:ascii="Arial Black" w:hAnsi="Arial Black"/>
      <w:lang w:eastAsia="en-GB"/>
    </w:rPr>
  </w:style>
  <w:style w:type="paragraph" w:customStyle="1" w:styleId="Randtitel">
    <w:name w:val="Randtitel"/>
    <w:basedOn w:val="Standard"/>
    <w:rsid w:val="0020260B"/>
    <w:pPr>
      <w:spacing w:after="0"/>
      <w:jc w:val="right"/>
    </w:pPr>
    <w:rPr>
      <w:sz w:val="16"/>
      <w:lang w:eastAsia="en-GB"/>
    </w:rPr>
  </w:style>
  <w:style w:type="paragraph" w:customStyle="1" w:styleId="BriefKopffett">
    <w:name w:val="Brief_Kopf_fett"/>
    <w:basedOn w:val="BriefKopf"/>
    <w:next w:val="BriefKopf"/>
    <w:rsid w:val="00530317"/>
    <w:rPr>
      <w:rFonts w:ascii="Arial Black" w:hAnsi="Arial Black"/>
    </w:rPr>
  </w:style>
  <w:style w:type="paragraph" w:customStyle="1" w:styleId="Neutral">
    <w:name w:val="Neutral"/>
    <w:basedOn w:val="Standard"/>
    <w:rsid w:val="00F93792"/>
    <w:pPr>
      <w:spacing w:after="0" w:line="240" w:lineRule="auto"/>
    </w:pPr>
  </w:style>
  <w:style w:type="numbering" w:customStyle="1" w:styleId="NumericList">
    <w:name w:val="NumericList"/>
    <w:basedOn w:val="KeineListe"/>
    <w:uiPriority w:val="99"/>
    <w:rsid w:val="00EC0D5A"/>
    <w:pPr>
      <w:numPr>
        <w:numId w:val="2"/>
      </w:numPr>
    </w:pPr>
  </w:style>
  <w:style w:type="paragraph" w:customStyle="1" w:styleId="MMKopfgross">
    <w:name w:val="MM_Kopf_gross"/>
    <w:basedOn w:val="BriefKopf"/>
    <w:next w:val="BriefKopf"/>
    <w:rsid w:val="00721E76"/>
    <w:pPr>
      <w:spacing w:line="320" w:lineRule="exact"/>
    </w:pPr>
    <w:rPr>
      <w:rFonts w:ascii="Arial Black" w:hAnsi="Arial Black"/>
      <w:sz w:val="32"/>
    </w:rPr>
  </w:style>
  <w:style w:type="paragraph" w:customStyle="1" w:styleId="BriefAnschrift">
    <w:name w:val="Brief_Anschrift"/>
    <w:basedOn w:val="Grundtext"/>
    <w:rsid w:val="0035023A"/>
    <w:pPr>
      <w:spacing w:after="0"/>
    </w:pPr>
  </w:style>
  <w:style w:type="paragraph" w:customStyle="1" w:styleId="BriefDatum">
    <w:name w:val="Brief_Datum"/>
    <w:basedOn w:val="Grundtext"/>
    <w:rsid w:val="0035023A"/>
    <w:pPr>
      <w:spacing w:after="0"/>
    </w:pPr>
  </w:style>
  <w:style w:type="paragraph" w:customStyle="1" w:styleId="BriefBetreff">
    <w:name w:val="Brief_Betreff"/>
    <w:basedOn w:val="Grundtext"/>
    <w:rsid w:val="00C51119"/>
    <w:pPr>
      <w:spacing w:after="744"/>
    </w:pPr>
    <w:rPr>
      <w:rFonts w:ascii="Arial Black" w:hAnsi="Arial Black"/>
    </w:rPr>
  </w:style>
  <w:style w:type="paragraph" w:customStyle="1" w:styleId="Grundtext">
    <w:name w:val="Grundtext"/>
    <w:qFormat/>
    <w:rsid w:val="00782866"/>
    <w:pPr>
      <w:spacing w:after="248" w:line="248" w:lineRule="exact"/>
    </w:pPr>
    <w:rPr>
      <w:rFonts w:ascii="Arial" w:eastAsia="Times New Roman" w:hAnsi="Arial" w:cs="Arial"/>
      <w:color w:val="000000"/>
      <w:sz w:val="21"/>
      <w:szCs w:val="20"/>
    </w:rPr>
  </w:style>
  <w:style w:type="paragraph" w:customStyle="1" w:styleId="BriefAnrede">
    <w:name w:val="Brief_Anrede"/>
    <w:basedOn w:val="Grundtext"/>
    <w:next w:val="Grundtext"/>
    <w:rsid w:val="009B7E1A"/>
  </w:style>
  <w:style w:type="character" w:customStyle="1" w:styleId="Grundtextfett">
    <w:name w:val="Grundtext_fett"/>
    <w:basedOn w:val="Absatz-Standardschriftart"/>
    <w:uiPriority w:val="1"/>
    <w:qFormat/>
    <w:rsid w:val="004B2EBB"/>
    <w:rPr>
      <w:rFonts w:ascii="Arial Black" w:hAnsi="Arial Black"/>
    </w:rPr>
  </w:style>
  <w:style w:type="paragraph" w:customStyle="1" w:styleId="BriefGruss">
    <w:name w:val="Brief_Gruss"/>
    <w:basedOn w:val="Grundtext"/>
    <w:next w:val="Grundtext"/>
    <w:rsid w:val="009B7E1A"/>
    <w:pPr>
      <w:spacing w:before="248" w:after="744"/>
    </w:pPr>
  </w:style>
  <w:style w:type="paragraph" w:customStyle="1" w:styleId="ListeBindestrich">
    <w:name w:val="Liste_Bindestrich"/>
    <w:basedOn w:val="Grundtext"/>
    <w:rsid w:val="008004EF"/>
    <w:pPr>
      <w:numPr>
        <w:numId w:val="15"/>
      </w:numPr>
      <w:contextualSpacing/>
    </w:pPr>
  </w:style>
  <w:style w:type="paragraph" w:customStyle="1" w:styleId="ListePunkt">
    <w:name w:val="Liste_Punkt"/>
    <w:basedOn w:val="Grundtext"/>
    <w:rsid w:val="008004EF"/>
    <w:pPr>
      <w:numPr>
        <w:numId w:val="16"/>
      </w:numPr>
      <w:contextualSpacing/>
    </w:pPr>
  </w:style>
  <w:style w:type="paragraph" w:customStyle="1" w:styleId="ListeNummernArabisch">
    <w:name w:val="Liste_Nummern_Arabisch"/>
    <w:basedOn w:val="Grundtext"/>
    <w:rsid w:val="008004EF"/>
    <w:pPr>
      <w:numPr>
        <w:numId w:val="17"/>
      </w:numPr>
      <w:contextualSpacing/>
    </w:pPr>
  </w:style>
  <w:style w:type="paragraph" w:customStyle="1" w:styleId="ListeNummernRoemisch">
    <w:name w:val="Liste_Nummern_Roemisch"/>
    <w:basedOn w:val="Grundtext"/>
    <w:rsid w:val="008004EF"/>
    <w:pPr>
      <w:numPr>
        <w:numId w:val="18"/>
      </w:numPr>
      <w:contextualSpacing/>
    </w:pPr>
  </w:style>
  <w:style w:type="paragraph" w:customStyle="1" w:styleId="Titel01">
    <w:name w:val="Titel_01"/>
    <w:basedOn w:val="Grundtext"/>
    <w:next w:val="Grundtext"/>
    <w:rsid w:val="00EC13D3"/>
    <w:pPr>
      <w:spacing w:after="540" w:line="540" w:lineRule="exact"/>
    </w:pPr>
    <w:rPr>
      <w:rFonts w:ascii="Arial Black" w:hAnsi="Arial Black"/>
      <w:sz w:val="48"/>
    </w:rPr>
  </w:style>
  <w:style w:type="paragraph" w:customStyle="1" w:styleId="Titel02">
    <w:name w:val="Titel_02"/>
    <w:basedOn w:val="Grundtext"/>
    <w:next w:val="Grundtext"/>
    <w:rsid w:val="00EC13D3"/>
    <w:pPr>
      <w:spacing w:before="320" w:after="360" w:line="360" w:lineRule="exact"/>
    </w:pPr>
    <w:rPr>
      <w:rFonts w:ascii="Arial Black" w:hAnsi="Arial Black"/>
      <w:sz w:val="32"/>
    </w:rPr>
  </w:style>
  <w:style w:type="paragraph" w:customStyle="1" w:styleId="Titel03">
    <w:name w:val="Titel_03"/>
    <w:basedOn w:val="Grundtext"/>
    <w:next w:val="Grundtext"/>
    <w:rsid w:val="004035F1"/>
    <w:pPr>
      <w:spacing w:after="0"/>
    </w:pPr>
    <w:rPr>
      <w:rFonts w:ascii="Arial Black" w:hAnsi="Arial Black"/>
    </w:rPr>
  </w:style>
  <w:style w:type="paragraph" w:customStyle="1" w:styleId="Titel01Nummern">
    <w:name w:val="Titel_01_Nummern"/>
    <w:basedOn w:val="Titel01"/>
    <w:next w:val="Grundtext"/>
    <w:rsid w:val="00931B37"/>
  </w:style>
  <w:style w:type="paragraph" w:customStyle="1" w:styleId="Titel02Nummern">
    <w:name w:val="Titel_02_Nummern"/>
    <w:basedOn w:val="Titel02"/>
    <w:next w:val="Grundtext"/>
    <w:rsid w:val="00931B37"/>
  </w:style>
  <w:style w:type="paragraph" w:customStyle="1" w:styleId="Titel03Nummern">
    <w:name w:val="Titel_03_Nummern"/>
    <w:basedOn w:val="Titel03"/>
    <w:next w:val="Grundtext"/>
    <w:rsid w:val="00931B37"/>
  </w:style>
  <w:style w:type="paragraph" w:customStyle="1" w:styleId="Zwischentitel">
    <w:name w:val="Zwischentitel"/>
    <w:basedOn w:val="Grundtext"/>
    <w:next w:val="Grundtext"/>
    <w:rsid w:val="006A330A"/>
    <w:pPr>
      <w:spacing w:after="0"/>
    </w:pPr>
    <w:rPr>
      <w:rFonts w:ascii="Arial Black" w:hAnsi="Arial Black"/>
    </w:rPr>
  </w:style>
  <w:style w:type="paragraph" w:customStyle="1" w:styleId="Lead">
    <w:name w:val="Lead"/>
    <w:basedOn w:val="Grundtext"/>
    <w:next w:val="Grundtext"/>
    <w:rsid w:val="00B006F1"/>
    <w:rPr>
      <w:rFonts w:ascii="Arial Black" w:hAnsi="Arial Black"/>
    </w:rPr>
  </w:style>
  <w:style w:type="paragraph" w:customStyle="1" w:styleId="InhaltsverzeichnisH01">
    <w:name w:val="Inhaltsverzeichnis_H01"/>
    <w:basedOn w:val="Grundtext"/>
    <w:rsid w:val="006A330A"/>
    <w:pPr>
      <w:tabs>
        <w:tab w:val="right" w:pos="8505"/>
      </w:tabs>
      <w:spacing w:before="248" w:after="0"/>
    </w:pPr>
    <w:rPr>
      <w:rFonts w:ascii="Arial Black" w:hAnsi="Arial Black"/>
    </w:rPr>
  </w:style>
  <w:style w:type="paragraph" w:customStyle="1" w:styleId="InhaltsverzeichnisH02">
    <w:name w:val="Inhaltsverzeichnis_H02"/>
    <w:basedOn w:val="Grundtext"/>
    <w:rsid w:val="006A330A"/>
    <w:pPr>
      <w:tabs>
        <w:tab w:val="right" w:pos="8505"/>
      </w:tabs>
      <w:spacing w:after="0"/>
    </w:pPr>
  </w:style>
  <w:style w:type="paragraph" w:customStyle="1" w:styleId="InhaltsverzeichnisH03">
    <w:name w:val="Inhaltsverzeichnis_H03"/>
    <w:basedOn w:val="Grundtext"/>
    <w:rsid w:val="006A330A"/>
    <w:pPr>
      <w:tabs>
        <w:tab w:val="right" w:pos="8505"/>
      </w:tabs>
      <w:spacing w:after="0"/>
    </w:pPr>
  </w:style>
  <w:style w:type="paragraph" w:customStyle="1" w:styleId="TitelblattOberzeilefett">
    <w:name w:val="Titelblatt_Oberzeile_fett"/>
    <w:basedOn w:val="Grundtext"/>
    <w:next w:val="Grundtext"/>
    <w:rsid w:val="006A330A"/>
    <w:pPr>
      <w:spacing w:after="0"/>
    </w:pPr>
    <w:rPr>
      <w:rFonts w:ascii="Arial Black" w:hAnsi="Arial Black"/>
    </w:rPr>
  </w:style>
  <w:style w:type="paragraph" w:customStyle="1" w:styleId="TitelblattTitelGross">
    <w:name w:val="Titelblatt_Titel_Gross"/>
    <w:basedOn w:val="Grundtext"/>
    <w:next w:val="Grundtext"/>
    <w:rsid w:val="008C3572"/>
    <w:pPr>
      <w:spacing w:after="0" w:line="1440" w:lineRule="exact"/>
    </w:pPr>
    <w:rPr>
      <w:rFonts w:ascii="Arial Black" w:hAnsi="Arial Black"/>
      <w:sz w:val="144"/>
    </w:rPr>
  </w:style>
  <w:style w:type="paragraph" w:customStyle="1" w:styleId="TitelblattTitelZusatz">
    <w:name w:val="Titelblatt_Titel_Zusatz"/>
    <w:basedOn w:val="Grundtext"/>
    <w:next w:val="Grundtext"/>
    <w:rsid w:val="006A330A"/>
    <w:pPr>
      <w:spacing w:after="0" w:line="480" w:lineRule="exact"/>
    </w:pPr>
    <w:rPr>
      <w:rFonts w:ascii="Arial Black" w:hAnsi="Arial Black"/>
      <w:sz w:val="48"/>
    </w:rPr>
  </w:style>
  <w:style w:type="paragraph" w:customStyle="1" w:styleId="TabelleHeader">
    <w:name w:val="Tabelle_Header"/>
    <w:basedOn w:val="Grundtext"/>
    <w:next w:val="TabelleZelle"/>
    <w:rsid w:val="006A330A"/>
    <w:pPr>
      <w:spacing w:after="0" w:line="480" w:lineRule="exact"/>
    </w:pPr>
    <w:rPr>
      <w:rFonts w:ascii="Arial Black" w:hAnsi="Arial Black"/>
    </w:rPr>
  </w:style>
  <w:style w:type="paragraph" w:customStyle="1" w:styleId="TabelleZelle">
    <w:name w:val="Tabelle_Zelle"/>
    <w:basedOn w:val="Grundtext"/>
    <w:rsid w:val="00990EE5"/>
    <w:pPr>
      <w:spacing w:after="0"/>
    </w:pPr>
  </w:style>
  <w:style w:type="paragraph" w:customStyle="1" w:styleId="TabelleZellefett">
    <w:name w:val="Tabelle_Zelle_fett"/>
    <w:basedOn w:val="TabelleZelle"/>
    <w:rsid w:val="000741EA"/>
    <w:rPr>
      <w:rFonts w:ascii="Arial Black" w:hAnsi="Arial Black"/>
    </w:rPr>
  </w:style>
  <w:style w:type="paragraph" w:customStyle="1" w:styleId="Tabelleberschrift">
    <w:name w:val="Tabelle_Überschrift"/>
    <w:basedOn w:val="TabelleZellefett"/>
    <w:next w:val="Grundtext"/>
    <w:rsid w:val="00B51B63"/>
    <w:pPr>
      <w:numPr>
        <w:numId w:val="21"/>
      </w:numPr>
      <w:tabs>
        <w:tab w:val="left" w:pos="369"/>
      </w:tabs>
      <w:ind w:left="369" w:hanging="369"/>
    </w:pPr>
  </w:style>
  <w:style w:type="paragraph" w:customStyle="1" w:styleId="AntragListeAlphabetisch">
    <w:name w:val="Antrag_Liste_Alphabetisch"/>
    <w:basedOn w:val="Grundtext"/>
    <w:rsid w:val="00012506"/>
    <w:pPr>
      <w:numPr>
        <w:numId w:val="22"/>
      </w:numPr>
      <w:tabs>
        <w:tab w:val="left" w:pos="567"/>
      </w:tabs>
    </w:pPr>
  </w:style>
  <w:style w:type="paragraph" w:customStyle="1" w:styleId="AntragListeRoemisch">
    <w:name w:val="Antrag_Liste_Roemisch"/>
    <w:basedOn w:val="Grundtext"/>
    <w:rsid w:val="00012506"/>
    <w:pPr>
      <w:numPr>
        <w:numId w:val="23"/>
      </w:numPr>
      <w:tabs>
        <w:tab w:val="left" w:pos="567"/>
      </w:tabs>
    </w:pPr>
  </w:style>
  <w:style w:type="paragraph" w:customStyle="1" w:styleId="Titel0216pt">
    <w:name w:val="Titel_02_16pt"/>
    <w:basedOn w:val="Titel02"/>
    <w:rsid w:val="001A0532"/>
    <w:pPr>
      <w:spacing w:before="0" w:after="0"/>
    </w:pPr>
  </w:style>
  <w:style w:type="paragraph" w:customStyle="1" w:styleId="GDberschrift2ohneNrLinks075cmNach0ptZeilen">
    <w:name w:val="GD_Überschrift2_ohneNr + Links:  0.75 cm Nach:  0 pt Zeilen..."/>
    <w:basedOn w:val="Gruformel"/>
    <w:rsid w:val="0007008B"/>
    <w:pPr>
      <w:spacing w:line="360" w:lineRule="auto"/>
      <w:ind w:left="0" w:right="425"/>
    </w:pPr>
    <w:rPr>
      <w:rFonts w:ascii="Arial Black" w:hAnsi="Arial Black"/>
      <w:sz w:val="32"/>
    </w:rPr>
  </w:style>
  <w:style w:type="paragraph" w:styleId="Gruformel">
    <w:name w:val="Closing"/>
    <w:basedOn w:val="Standard"/>
    <w:link w:val="GruformelZchn"/>
    <w:uiPriority w:val="99"/>
    <w:semiHidden/>
    <w:unhideWhenUsed/>
    <w:rsid w:val="0096202A"/>
    <w:pPr>
      <w:spacing w:after="0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96202A"/>
    <w:rPr>
      <w:rFonts w:ascii="Arial" w:hAnsi="Arial"/>
      <w:sz w:val="21"/>
    </w:rPr>
  </w:style>
  <w:style w:type="paragraph" w:customStyle="1" w:styleId="Titel04">
    <w:name w:val="Titel_04"/>
    <w:basedOn w:val="Titel03"/>
    <w:next w:val="Grundtext"/>
    <w:rsid w:val="004F5ECA"/>
  </w:style>
  <w:style w:type="numbering" w:customStyle="1" w:styleId="ListeNummernArabischEinfach">
    <w:name w:val="Liste_Nummern_ArabischEinfach"/>
    <w:uiPriority w:val="99"/>
    <w:rsid w:val="00990EE5"/>
    <w:pPr>
      <w:numPr>
        <w:numId w:val="30"/>
      </w:numPr>
    </w:pPr>
  </w:style>
  <w:style w:type="table" w:styleId="Tabellenraster">
    <w:name w:val="Table Grid"/>
    <w:basedOn w:val="NormaleTabelle"/>
    <w:uiPriority w:val="59"/>
    <w:rsid w:val="00202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andtitelmitTextbox">
    <w:name w:val="Randtitel mit Textbox"/>
    <w:basedOn w:val="Randtitel"/>
    <w:rsid w:val="008D7A92"/>
    <w:pPr>
      <w:framePr w:w="1843" w:hSpace="142" w:wrap="around" w:vAnchor="text" w:hAnchor="page" w:y="1" w:anchorLock="1"/>
      <w:ind w:left="567" w:hanging="567"/>
    </w:pPr>
  </w:style>
  <w:style w:type="paragraph" w:customStyle="1" w:styleId="GrundtextRRB">
    <w:name w:val="Grundtext_RRB"/>
    <w:basedOn w:val="Grundtext"/>
    <w:rsid w:val="00616104"/>
    <w:pPr>
      <w:suppressAutoHyphens/>
      <w:spacing w:line="360" w:lineRule="auto"/>
      <w:ind w:left="567"/>
    </w:pPr>
  </w:style>
  <w:style w:type="paragraph" w:customStyle="1" w:styleId="BeilagenListe">
    <w:name w:val="Beilagen_Liste"/>
    <w:basedOn w:val="Grundtext"/>
    <w:rsid w:val="004A406B"/>
    <w:pPr>
      <w:numPr>
        <w:numId w:val="36"/>
      </w:numPr>
      <w:spacing w:after="0" w:line="240" w:lineRule="auto"/>
    </w:pPr>
  </w:style>
  <w:style w:type="paragraph" w:customStyle="1" w:styleId="MitteilungAnListe">
    <w:name w:val="MitteilungAn_Liste"/>
    <w:basedOn w:val="Grundtext"/>
    <w:rsid w:val="0087599E"/>
    <w:pPr>
      <w:tabs>
        <w:tab w:val="left" w:pos="567"/>
      </w:tabs>
      <w:spacing w:line="360" w:lineRule="auto"/>
      <w:ind w:left="567" w:hanging="567"/>
    </w:pPr>
  </w:style>
  <w:style w:type="paragraph" w:customStyle="1" w:styleId="MitteilungAnListe2">
    <w:name w:val="MitteilungAn_Liste2"/>
    <w:basedOn w:val="MitteilungAnListe"/>
    <w:rsid w:val="00CB4E06"/>
    <w:pPr>
      <w:tabs>
        <w:tab w:val="clear" w:pos="567"/>
        <w:tab w:val="left" w:pos="420"/>
      </w:tabs>
      <w:spacing w:line="248" w:lineRule="exact"/>
      <w:ind w:left="420" w:hanging="4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4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4B10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D7330A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2199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2199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21993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2199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21993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BB7910"/>
    <w:pPr>
      <w:spacing w:after="0" w:line="240" w:lineRule="auto"/>
    </w:pPr>
    <w:rPr>
      <w:rFonts w:ascii="Arial" w:hAnsi="Arial"/>
      <w:sz w:val="21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148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wettbewerbe@bd.zh.ch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tyles" Target="styles.xml"/><Relationship Id="rId12" Type="http://schemas.openxmlformats.org/officeDocument/2006/relationships/hyperlink" Target="mailto:wettbewerbe@bd.zh.ch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278phc\AppData\Local\Temp\d9e3e4dd-ef4c-44fd-b0f6-83dc5c9677a1.dotx" TargetMode="External"/></Relationships>
</file>

<file path=word/theme/theme1.xml><?xml version="1.0" encoding="utf-8"?>
<a:theme xmlns:a="http://schemas.openxmlformats.org/drawingml/2006/main" name="Thema farbig">
  <a:themeElements>
    <a:clrScheme name="Thema farbig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ema farbig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OneOffixxImageDefinitionPart xmlns:xsi="http://www.w3.org/2001/XMLSchema-instance" xmlns:xsd="http://www.w3.org/2001/XMLSchema" xmlns="http://schema.oneoffixx.com/OneOffixxImageDefinitionPart/1">
  <ImageDefinitions>
    <ImageSizeDefinition>
      <Id>1416196669</Id>
      <Width>0</Width>
      <Height>0</Height>
      <XPath>/ooImg/Profile.Org.Kanton</XPath>
      <ImageHash>fedfa46efbe28957e006e244d2ce5914</ImageHash>
    </ImageSizeDefinition>
    <ImageSizeDefinition>
      <Id>1835352706</Id>
      <Width>0</Width>
      <Height>0</Height>
      <XPath>/ooImg/Profile.Org.HeaderLogoShort</XPath>
      <ImageHash>19d83c140522fa4ad9243b1cc07bb339</ImageHash>
    </ImageSizeDefinition>
    <ImageSizeDefinition>
      <Id>1366585524</Id>
      <Width>0</Width>
      <Height>0</Height>
      <XPath>/ooImg/Profile.Org.Kanton</XPath>
      <ImageHash>95c335a2f97fbb0de78a98a81c1804bd</ImageHash>
    </ImageSizeDefinition>
    <ImageSizeDefinition>
      <Id>1179313770</Id>
      <Width>0</Width>
      <Height>0</Height>
      <XPath>/ooImg/Profile.Org.HeaderLogoShort</XPath>
      <ImageHash>ea94abc84a50c4a7c98dcd2fd419985a</ImageHash>
    </ImageSizeDefinition>
  </ImageDefinitions>
</OneOffixxImageDefinitionPart>
</file>

<file path=customXml/item2.xml><?xml version="1.0" encoding="utf-8"?>
<OneOffixxFormattingPart xmlns:xsi="http://www.w3.org/2001/XMLSchema-instance" xmlns:xsd="http://www.w3.org/2001/XMLSchema" xmlns="http://schema.oneoffixx.com/OneOffixxFormattingPart/1">
  <Configuration>
    <DocumentFunction xmlns="">
      <!-- Parametrierung der Überschriften -->
      <Group name="Headings">
        <Definition type="Heading" level="1" style="Überschrift 1"/>
        <Definition type="Heading" level="2" style="Überschrift 2"/>
        <Definition type="Heading" level="3" style="Überschrift 3"/>
        <Definition type="Heading" level="4" style="Überschrift 4"/>
      </Group>
      <!-- Parametrierung der Tabulatoren -->
      <Group name="Indents" maxListLevels="4"/>
      <!-- Parametrierung der Listen, Aufzählungen und Nummerierungen -->
      <Group name="NumberingStyles">
        <Definition type="Numeric" tabPosition="1" style="Liste_Nummern_Arabisch"/>
        <Definition type="Alphabetic" tabPosition="1" style="Liste_Nummern_Roemisch"/>
        <Definition type="Line" tabPosition="1" style="Liste_Bindestrich"/>
      </Group>
      <!-- Parametrierung der Nummerierungs-Optionen -->
      <Group name="NumberingBehaviors">
        <Definition type="Increment" style="Liste_Nummern_Arabisch"/>
        <Definition type="Decrement"/>
        <!--<Definition type="RestartMain"/>
  <Definition type="RestartSub"/>-->
        <Definition type="ResetChapter" style="Überschrift 1"/>
        <Definition type="ResetList" style="Liste_Nummern_Arabisch"/>
      </Group>
      <!-- Parametrierung der weiteren Formatierungs-Optionen -->
      <Group name="Styles">
        <Definition type="Standard" style="Grundtext"/>
        <Definition type="Bold" style="Fett"/>
        <Definition type="Italic" style=""/>
        <Definition type="Underline" style=""/>
      </Group>
      <!-- Parametrierung der weiteren kundenspezifischen Formatierungs-Optionen -->
      <Group name="CustomStyles">
        <Category id="Formatierungen">
          <Label lcid="2055">Formatierungen</Label>
          <Definition type="Randtitel" style="Randtitel mit Textbox">
            <Label lcid="2055">Randtitel</Label>
          </Definition>
          <Definition type="Lead" style="Lead">
            <Label lcid="2055">Lead</Label>
          </Definition>
        </Category>
      </Group>
    </DocumentFunction>
  </Configuration>
</OneOffixxFormattingPart>
</file>

<file path=customXml/item3.xml><?xml version="1.0" encoding="utf-8"?>
<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OneOffixxExtendedBindingPart xmlns:xsi="http://www.w3.org/2001/XMLSchema-instance" xmlns:xsd="http://www.w3.org/2001/XMLSchema" xmlns="http://schema.oneoffixx.com/OneOffixxExtendedBindingPart/1">
  <StyleSheet>
    <xsl:stylesheet xmlns:xsl="http://www.w3.org/1999/XSL/Transform" xmlns:contact="http://schema.oneoffixx.com/OneOffixxContactsPart/1" xmlns:ext="http://schema.oneoffixx.com/OneOffixxExtendedBindingPart/1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version="1.0" mc:Ignorable="w14 wp14">
      <xsl:output method="xml" version="1.0" indent="yes"/>
      <xsl:variable name="linefeed">
        <xsl:text>&amp;#x0A;</xsl:text>
      </xsl:variable>
      <xsl:variable name="space">
        <xsl:text> </xsl:text>
      </xsl:variable>
      <xsl:template match="/">
    {0}
  </xsl:template>
      <xsl:template name="getExtendedSnippet">
        <xsl:param name="snippetName"/>
        <xsl:if test="($snippetName and $snippetName != '')">
          <xsl:copy-of select="//ext:OneOffixxExtendedBindingPart/ext:ExtendedBindings/ext:ExtendedBindingNode[ext:Title = $snippetName]/ext:Body/w:sdtContent/*"/>
        </xsl:if>
      </xsl:template>
      <xsl:template name="Beilagen">
        <xsl:param name="attachments"/>
        <xsl:param name="goesTo"/>
        <xsl:param name="copyTo"/>
        <w:p w:rsidR="006F595D" w:rsidRPr="006F595D" w:rsidRDefault="006F595D" w:rsidP="006F595D">
          <w:pPr>
            <w:pStyle w:val="Neutral"/>
          </w:pPr>
          <w:r w:rsidRPr="006F595D">
            <w:t> </w:t>
          </w:r>
        </w:p>
        <xsl:variable name="goesToRecipient">
          <xsl:call-template name="ListRecipients">
            <xsl:with-param name="transmissionType">Bcc</xsl:with-param>
          </xsl:call-template>
        </xsl:variable>
        <xsl:variable name="copyToRecipient">
          <xsl:call-template name="ListRecipients">
            <xsl:with-param name="transmissionType">Cc</xsl:with-param>
          </xsl:call-template>
        </xsl:variable>
        <xsl:if test="not(normalize-space($attachments)='') or not(normalize-space(concat($copyTo,$copyToRecipient))='') or not(normalize-space(concat($goesTo,$goesToRecipient))='')">
          <xsl:call-template name="NeutralEmptyParagraph"/>
          <xsl:call-template name="NeutralEmptyParagraph"/>
        </xsl:if>
        <xsl:if test="not(normalize-space($attachments)='')">
          <xsl:call-template name="BeilageBlock">
            <xsl:with-param name="title">Beilagen</xsl:with-param>
            <xsl:with-param name="beilagen" select="$attachments"/>
          </xsl:call-template>
          <xsl:if test="(not(normalize-space(concat($copyTo,$copyToRecipient))='') and $copyTo) or (not(normalize-space(concat($goesTo,$goesToRecipient))='') and $goesTo)">
            <xsl:call-template name="NeutralEmptyParagraph"/>
          </xsl:if>
        </xsl:if>
        <xsl:if test="not(normalize-space(concat($goesTo,$goesToRecipient))='')">
          <xsl:if test="$goesTo">
            <xsl:call-template name="BeilageBlock">
              <xsl:with-param name="title">Geht an</xsl:with-param>
              <xsl:with-param name="beilagen" select="$goesTo"/>
              <xsl:with-param name="listRecipientType">Bcc</xsl:with-param>
            </xsl:call-template>
            <xsl:if test="not(normalize-space(concat($copyTo,$copyToRecipient))='') and $copyTo">
              <xsl:call-template name="NeutralEmptyParagraph"/>
            </xsl:if>
          </xsl:if>
        </xsl:if>
        <xsl:if test="$copyTo">
          <xsl:call-template name="BeilageBlock">
            <xsl:with-param name="title">Kopie an</xsl:with-param>
            <xsl:with-param name="beilagen" select="$copyTo"/>
            <xsl:with-param name="listRecipientType">Cc</xsl:with-param>
          </xsl:call-template>
        </xsl:if>
      </xsl:template>
      <xsl:template name="BeilageBlock">
        <xsl:param name="title"/>
        <xsl:param name="beilagen"/>
        <xsl:param name="listRecipientType"/>
        <xsl:variable name="recipientList">
          <xsl:call-template name="ListRecipients">
            <xsl:with-param name="transmissionType" select="$listRecipientType"/>
          </xsl:call-template>
        </xsl:variable>
        <xsl:if test="(normalize-space($beilagen) != '') or (normalize-space($recipientList) != '')">
          <w:p w:rsidR="005C7A0D" w:rsidRPr="005C7A0D" w:rsidRDefault="005C7A0D" w:rsidP="005C7A0D">
            <w:pPr>
              <w:pStyle w:val="Neutral"/>
            </w:pPr>
            <w:r w:rsidRPr="005C7A0D">
              <w:t>
                <xsl:value-of select="$title"/>
              </w:t>
            </w:r>
          </w:p>
          <xsl:variable name="linebreak">
            <xsl:if test="(normalize-space($beilagen) != '') and (normalize-space($recipientList) != '')">
              <xsl:value-of select="$linefeed"/>
            </xsl:if>
          </xsl:variable>
          <xsl:call-template name="StringToList">
            <xsl:with-param name="string" select="concat($beilagen,$linebreak,$recipientList)"/>
          </xsl:call-template>
        </xsl:if>
      </xsl:template>
      <xsl:template name="ListRecipients">
        <xsl:param name="transmissionType"/>
        <xsl:if test="$transmissionType and $transmissionType != ''">
          <xsl:for-each select="//contact:OneOffixxContactsPart/contact:Contacts/contact:ContactItem[@Selected = 'false' and contact:ContactViewOptions/@AddressingType=$transmissionType]">
            <xsl:variable name="adr">
              <xsl:choose>
                <xsl:when test="(./contact:ContactViewOptions/@SelectedAddress = 'Private')">
                  <xsl:call-template name="AddressLine">
                    <xsl:with-param name="address" select="./contact:Person/contact:Address"/>
                  </xsl:call-template>
                </xsl:when>
                <xsl:otherwise>
                  <xsl:call-template name="AddressLine">
                    <xsl:with-param name="address" select="./contact:Company/contact:Address"/>
                  </xsl:call-template>
                </xsl:otherwise>
              </xsl:choose>
            </xsl:variable>
            <xsl:variable name="ZHDir">
              <xsl:choose>
                <xsl:when test="(./contact:ExtendentFields/contact:Item[@Key='Dynamic.ZHDir'] = 'true')">1</xsl:when>
                <xsl:otherwise>0</xsl:otherwise>
              </xsl:choose>
            </xsl:variable>
            <xsl:if test="(./contact:Company/contact:CompanyName/contact:Line[1] and ./contact:Company/contact:CompanyName/contact:Line[1] !='')">
              <xsl:value-of select="normalize-space(./contact:Company/contact:CompanyName/contact:Line[1])"/>
              <xsl:if test="(./contact:Company/contact:CompanyName/contact:Line[2] and ./contact:Company/contact:CompanyName/contact:Line[2] !='')">
                <xsl:value-of select="$space"/>
                <xsl:value-of select="normalize-space(./contact:Company/contact:CompanyName/contact:Line[2])"/>
              </xsl:if>
              <xsl:if test="(./contact:Person/contact:LastName and ./contact:Person/contact:LastName !='' and ./contact:Person/contact:SalutationShort and ./contact:Person/contact:SalutationShort !='' and ./contact:AddressType != 'CompanyData')">
                <xsl:text>,</xsl:text>
                <xsl:value-of select="$space"/>
              </xsl:if>
            </xsl:if>
            <xsl:if test="(not(./contact:Company/contact:CompanyName/contact:Line[1]) or ./contact:Company/contact:CompanyName/contact:Line[1] = '')">
              <xsl:if test="(./contact:Company/contact:Department and ./contact:Company/contact:Department !='')">
                <xsl:value-of select="normalize-space(./contact:Company/contact:Department)"/>
                <xsl:text>,</xsl:text>
                <xsl:value-of select="$space"/>
              </xsl:if>
            </xsl:if>
            <xsl:value-of select="./contact:Person/contact:FirstName"/>
            <xsl:if test="(./contact:Person/contact:LastName and ./contact:Person/contact:LastName !='' and ./contact:Person/contact:FirstName and ./contact:Person/contact:FirstName !='')">
              <xsl:value-of select="$space"/>
            </xsl:if>
            <xsl:value-of select="./contact:Person/contact:LastName"/>
            <xsl:if test="(./contact:Person/contact:LastName and ./contact:Person/contact:LastName !='' and ./contact:Person/contact:FirstName and ./contact:Person/contact:FirstName !='' and $adr !='') or (./contact:Company/contact:CompanyName/contact:Line[1] and ./contact:Company/contact:CompanyName/contact:Line[1] !='' and $adr !='')">
              <xsl:text>,</xsl:text>
              <xsl:value-of select="$space"/>
            </xsl:if>
            <xsl:value-of select="$adr"/>
            <xsl:if test="position() != last()">
              <xsl:value-of select="$linefeed"/>
            </xsl:if>
          </xsl:for-each>
        </xsl:if>
      </xsl:template>
      <xsl:template name="AddressLine">
        <xsl:param name="address"/>
        <xsl:if test="($address/contact:Street and $address/contact:Street !='') and not($address/contact:PostOfficeBox)">
          <xsl:value-of select="normalize-space($address/contact:Street)"/>
        </xsl:if>
        <xsl:value-of select="normalize-space($address/contact:PostOfficeBox)"/>
        <xsl:if test="($address/contact:Street and $address/contact:Street !='') or ($address/contact:PostOfficeBox and $address/contact:PostOfficeBox !='')">
          <xsl:if test="($address/contact:City and $address/contact:City !='') or ($address/contact:PostOfficeBoxCity and $address/contact:PostOfficeBoxCity !='')">
            <xsl:text>,</xsl:text>
            <xsl:value-of select="$space"/>
          </xsl:if>
        </xsl:if>
        <xsl:if test="not($address/contact:PostOfficeBox) or ($address/contact:PostOfficeBox ='')">
          <xsl:value-of select="$address/contact:City/@ZipCode"/>
          <xsl:value-of select="$space"/>
          <xsl:value-of select="$address/contact:City"/>
        </xsl:if>
        <xsl:if test="($address/contact:PostOfficeBox) and ($address/contact:PostOfficeBox !='')">
          <xsl:if test="not($address/contact:PostOfficeBoxCity/@ZipCode) or ($address/contact:PostOfficeBoxCity/@ZipCode ='')">
            <xsl:value-of select="$address/contact:City/@ZipCode"/>
            <xsl:value-of select="$space"/>
            <xsl:value-of select="$address/contact:City"/>
          </xsl:if>
          <xsl:if test="($address/contact:PostOfficeBoxCity/@ZipCode) or ($address/contact:PostOfficeBoxCity/@ZipCode !='')">
            <xsl:value-of select="$address/contact:PostOfficeBoxCity/@ZipCode"/>
            <xsl:value-of select="$space"/>
            <xsl:value-of select="$address/contact:PostOfficeBoxCity"/>
          </xsl:if>
        </xsl:if>
      </xsl:template>
      <xsl:template name="NeutralEmptyParagraph">
        <w:p w:rsidR="005C7A0D" w:rsidRPr="005C7A0D" w:rsidRDefault="005C7A0D" w:rsidP="005C7A0D">
          <w:pPr>
            <w:pStyle w:val="Neutral"/>
          </w:pPr>
        </w:p>
      </xsl:template>
      <xsl:template name="StringToList">
        <xsl:param name="string"/>
        <xsl:param name="style"/>
        <xsl:param name="linePrefix"/>
        <xsl:if test="not(normalize-space($string) = '')">
          <xsl:choose>
            <xsl:when test="contains($string, $linefeed)">
              <w:p w:rsidR="00CE0C6A" w:rsidRDefault="00CE0C6A" w:rsidP="00CE0C6A">
                <xsl:call-template name="ListItem">
                  <xsl:with-param name="string" select="$string"/>
                  <xsl:with-param name="style" select="$style"/>
                  <xsl:with-param name="linePrefix" select="$linePrefix"/>
                </xsl:call-template>
              </w:p>
              <xsl:call-template name="StringToList">
                <xsl:with-param name="string" select="substring-after($string, $linefeed)"/>
                <xsl:with-param name="style" select="$style"/>
                <xsl:with-param name="linePrefix" select="$linePrefix"/>
              </xsl:call-template>
            </xsl:when>
            <xsl:otherwise>
              <w:p w:rsidR="00000000" w:rsidRDefault="00CE0C6A">
                <xsl:call-template name="ListItem">
                  <xsl:with-param name="string" select="$string"/>
                  <xsl:with-param name="style" select="$style"/>
                  <xsl:with-param name="linePrefix" select="$linePrefix"/>
                </xsl:call-template>
              </w:p>
            </xsl:otherwise>
          </xsl:choose>
        </xsl:if>
      </xsl:template>
      <xsl:template name="ListItem">
        <xsl:param name="string"/>
        <xsl:param name="style"/>
        <xsl:param name="linePrefix"/>
        <w:pPr>
          <xsl:if test="(not($style) or $style = '')">
            <w:pStyle w:val="BeilagenListe"/>
          </xsl:if>
          <xsl:if test="($style and $style != '')">
            <xsl:element name="w:pStyle">
              <xsl:attribute name="w:val">
                <xsl:value-of select="$style"/>
              </xsl:attribute>
            </xsl:element>
          </xsl:if>
        </w:pPr>
        <xsl:if test="$linePrefix and $linePrefix != ''">
          <w:r>
            <w:t>
              <xsl:value-of select="$linePrefix"/>
            </w:t>
          </w:r>
        </xsl:if>
        <w:r>
          <xsl:if test="$linePrefix and $linePrefix != ''">
            <w:tab/>
          </xsl:if>
          <w:t>
            <xsl:variable name="stringNorm">
              <xsl:choose>
                <xsl:when test="starts-with(normalize-space($string), '- ')">
                  <xsl:value-of select="substring-after($string, '- ')"/>
                </xsl:when>
                <xsl:when test="starts-with(normalize-space($string), '-')">
                  <xsl:value-of select="substring-after($string, '-')"/>
                </xsl:when>
                <xsl:when test="starts-with(normalize-space($string), $linePrefix)">
                  <xsl:value-of select="substring-after($string, $linePrefix)"/>
                </xsl:when>
                <xsl:otherwise>
                  <xsl:value-of select="$string"/>
                </xsl:otherwise>
              </xsl:choose>
            </xsl:variable>
            <xsl:choose>
              <xsl:when test="contains($stringNorm, $linefeed)">
                <xsl:value-of select="substring-before($stringNorm, $linefeed)"/>
              </xsl:when>
              <xsl:otherwise>
                <xsl:value-of select="$stringNorm"/>
              </xsl:otherwise>
            </xsl:choose>
          </w:t>
        </w:r>
      </xsl:template>
      <xsl:template name="Recipient">
        <xsl:if test="(normalize-space(//Text[@id='Contact.Recipient.Selected.Transmission']) != '') and not (contains(normalize-space(//Text[@id='Contact.Recipient.Selected.Transmission']), '['))">
          <w:p w:rsidR="007F3BF0" w:rsidRPr="0063105C" w:rsidRDefault="007F3BF0" w:rsidP="00206857">
            <w:pPr>
              <w:pStyle w:val="BriefAnschrift"/>
              <w:rPr>
                <w:rFonts w:ascii="Arial Black" w:hAnsi="Arial Black"/>
              </w:rPr>
            </w:pPr>
            <w:r w:rsidRPr="0063105C">
              <w:rPr>
                <w:rFonts w:ascii="Arial Black" w:hAnsi="Arial Black"/>
              </w:rPr>
              <w:t>
                <xsl:value-of select="//Text[@id='Contact.Recipient.Selected.Transmission']"/>
              </w:t>
            </w:r>
          </w:p>
        </xsl:if>
        <xsl:call-template name="ViewRecipient">
          <xsl:with-param name="recipientString" select="//Text[@id='Person.Anschrift']"/>
          <xsl:with-param name="style">BriefAnschrift</xsl:with-param>
        </xsl:call-template>
      </xsl:template>
      <xsl:template name="ViewRecipient">
        <xsl:param name="recipientString"/>
        <xsl:param name="style"/>
        <xsl:choose>
          <xsl:when test="contains($recipientString, $linefeed)">
            <w:p w:rsidR="00CE0C6A" w:rsidRDefault="00CE0C6A" w:rsidP="00CE0C6A">
              <w:pPr>
                <w:pStyle w:val="BriefAnschrift"/>
              </w:pPr>
              <w:r>
                <w:t>
                  <xsl:value-of select="substring-before($recipientString, $linefeed)"/>
                </w:t>
              </w:r>
            </w:p>
            <xsl:call-template name="ViewRecipient">
              <xsl:with-param name="recipientString" select="substring-after($recipientString, $linefeed)"/>
            </xsl:call-template>
          </xsl:when>
          <xsl:otherwise>
            <w:p w:rsidR="00000000" w:rsidRDefault="00CE0C6A">
              <w:pPr>
                <w:pStyle w:val="BriefAnschrift"/>
              </w:pPr>
              <w:r>
                <w:t>
                  <xsl:value-of select="$recipientString"/>
                </w:t>
              </w:r>
            </w:p>
          </xsl:otherwise>
        </xsl:choose>
      </xsl:template>
      <xsl:template name="NumPages">
        <xsl:if test="(//CheckBox[@id='DocParam.ShowBlock3'] = 'false')">
          <w:p w:rsidR="00450F2D" w:rsidRDefault="00450F2D" w:rsidP="0079799C">
            <w:pPr>
              <w:pStyle w:val="BriefKopf"/>
            </w:pPr>
            <w:r w:rsidRPr="001045DA">
              <w:rPr>
                <w:rStyle w:val="PlaceholderText"/>
              </w:rPr>
              <w:t/>
            </w:r>
          </w:p>
        </xsl:if>
        <xsl:if test="(//CheckBox[@id='DocParam.ShowBlock3'] = 'true')">
          <w:p w:rsidR="00450F2D" w:rsidRDefault="00450F2D" w:rsidP="000F3ABA">
            <w:pPr>
              <w:pStyle w:val="BriefKopf"/>
            </w:pPr>
            <w:fldSimple w:instr=" PAGE   \* MERGEFORMAT ">
              <w:r>
                <w:rPr>
                  <w:noProof/>
                </w:rPr>
                <w:t>1</w:t>
              </w:r>
            </w:fldSimple>
            <w:r>
              <w:t>/</w:t>
            </w:r>
            <w:fldSimple w:instr=" NUMPAGES   \* MERGEFORMAT ">
              <w:r>
                <w:rPr>
                  <w:noProof/>
                </w:rPr>
                <w:t>1</w:t>
              </w:r>
            </w:fldSimple>
          </w:p>
        </xsl:if>
      </xsl:template>
      <xsl:template name="ContactList">
        <xsl:param name="typ"/>
        <xsl:param name="break"/>
        <xsl:variable name="filter">
          <xsl:choose>
            <xsl:when test="($typ) and ($typ = 'An' or $typ='Cc' or $typ='Bcc')">
              <xsl:value-of select="$typ"/>
            </xsl:when>
            <xsl:otherwise>An</xsl:otherwise>
          </xsl:choose>
        </xsl:variable>
        <xsl:variable name="breakchar">
          <xsl:choose>
            <xsl:when test="($break) and ($break != '')">
              <xsl:value-of select="$break"/>
            </xsl:when>
            <xsl:otherwise>,</xsl:otherwise>
          </xsl:choose>
        </xsl:variable>
        <xsl:for-each select="(//contact:ContactItem[contact:ContactViewOptions/@AddressingType=$filter])">
          <xsl:if test="(./contact:AddressType = 'PersonData') or (./contact:AddressType ='CompanyAndPersonData')">
            <xsl:value-of select="./contact:Person/contact:SalutationShort"/>
            <xsl:value-of select="$space"/>
            <xsl:if test="(./contact:Person/contact:Title) and (./contact:Person/contact:Title != '')">
              <xsl:value-of select="./contact:Person/contact:Title"/>
              <xsl:value-of select="$space"/>
            </xsl:if>
            <xsl:if test="(./contact:Person/contact:FirstName) and (./contact:Person/contact:FirstName != '')">
              <xsl:value-of select="./contact:Person/contact:FirstName"/>
              <xsl:value-of select="$space"/>
            </xsl:if>
            <xsl:if test="(./contact:Person/contact:LastName) and (./contact:Person/contact:LastName != '')">
              <xsl:value-of select="./contact:Person/contact:LastName"/>
            </xsl:if>
          </xsl:if>
          <xsl:if test="(./contact:AddressType ='CompanyData') or (./contact:AddressType ='CompanyAndPersonData')">
            <xsl:if test="(./contact:Company/contact:CompanyName/contact:Line[1]) and (./contact:Company/contact:CompanyName/contact:Line[1])">
              <xsl:if test="(./contact:AddressType ='CompanyAndPersonData')">
                <xsl:value-of select="$space"/>
                <xsl:text>-</xsl:text>
                <xsl:value-of select="$space"/>
              </xsl:if>
              <xsl:value-of select="./contact:Company/contact:CompanyName/contact:Line[1]"/>
              <xsl:if test="(./contact:Company/contact:CompanyName/contact:Line[2]) and (./contact:Company/contact:CompanyName/contact:Line[2])">
                <xsl:value-of select="$space"/>
                <xsl:value-of select="./contact:Company/contact:CompanyName/contact:Line[2]"/>
              </xsl:if>
            </xsl:if>
          </xsl:if>
          <xsl:if test="position() != last()">
            <xsl:value-of select="$breakchar"/>
            <xsl:value-of select="$space"/>
          </xsl:if>
        </xsl:for-each>
      </xsl:template>
    </xsl:stylesheet>
  </StyleSheet>
  <ExtendedBindings>
    <ExtendedBindingNode>
      <Tag>1785426152</Tag>
      <Title>NumPages</Title>
      <Body>
        <w:sdtContent xmlns:xsl="http://www.w3.org/1999/XSL/Transform" xmlns:w="http://schemas.openxmlformats.org/wordprocessingml/2006/main">
          <xsl:call-template name="NumPages"/>
        </w:sdtContent>
      </Body>
      <BuiltIn>false</BuiltIn>
    </ExtendedBindingNode>
  </ExtendedBindings>
</OneOffixxExtendedBindingPart>
</file>

<file path=customXml/item5.xml>��< ? x m l   v e r s i o n = " 1 . 0 "   e n c o d i n g = " u t f - 1 6 " ? > < O n e O f f i x x D o c u m e n t P a r t   x m l n s : x s d = " h t t p : / / w w w . w 3 . o r g / 2 0 0 1 / X M L S c h e m a "   x m l n s : x s i = " h t t p : / / w w w . w 3 . o r g / 2 0 0 1 / X M L S c h e m a - i n s t a n c e "   i d = " 9 6 d a 7 b c 2 - 8 1 a 9 - 4 7 8 f - b 4 f f - e 7 0 1 5 1 6 4 6 4 3 1 "   t I d = " 7 c d 7 f b 1 d - 6 0 8 5 - 4 8 a 8 - b 5 8 7 - f 9 3 7 7 9 4 4 d 4 1 e "   i n t e r n a l T I d = " 0 0 0 0 0 0 0 0 - 0 0 0 0 - 0 0 0 0 - 0 0 0 0 - 0 0 0 0 0 0 0 0 0 0 0 0 "   m t I d = " 2 7 5 a f 3 2 e - b c 4 0 - 4 5 c 2 - 8 5 b 7 - a f b 1 c 0 3 8 2 6 5 3 "   t n a m e = " N e u t r a l   A 4   h o c h "   r e v i s i o n = " 0 "   c r e a t e d m a j o r v e r s i o n = " 0 "   c r e a t e d m i n o r v e r s i o n = " 0 "   c r e a t e d = " 0 0 0 1 - 0 1 - 0 1 T 0 0 : 0 0 : 0 0 "   m o d i f i e d m a j o r v e r s i o n = " 0 "   m o d i f i e d m i n o r v e r s i o n = " 0 "   m o d i f i e d = " 0 0 0 1 - 0 1 - 0 1 T 0 0 : 0 0 : 0 0 "   p r o f i l e = " 0 0 0 0 0 0 0 0 - 0 0 0 0 - 0 0 0 0 - 0 0 0 0 - 0 0 0 0 0 0 0 0 0 0 0 0 "   m o d e = " S a v e d D o c u m e n t "   c o l o r m o d e = " C o l o r "   l c i d = " 2 0 5 5 "   x m l n s = " h t t p : / / s c h e m a . o n e o f f i x x . c o m / O n e O f f i x x D o c u m e n t P a r t / 1 " >  
     < C o n t e n t >  
         < D a t a M o d e l   x m l n s = " " >  
             < T o o l b o x >  
                 < T e x t   i d = " D o c u m e n t P r o p e r t i e s . S a v e P a t h " > < ! [ C D A T A [ G : \ S \ W e t t b e w e r b e \ 0 1 _ V e r f a h r e n \ 0 1 _ W B W \ B � l a c h _ B S B _ 4 5 3 6 8 _ E r w e i t e r u n g \ 0 3 _ U n t e r l a g e n _ z u m _ V e r f a h r e n \ A _ A n m e l d e f o r m u l a r \ A _ A n m e l d e f o r m u l a r . d o c x ] ] > < / T e x t >  
                 < T e x t   i d = " D o c u m e n t P r o p e r t i e s . D o c u m e n t N a m e " > < ! [ C D A T A [ A _ A n m e l d e f o r m u l a r . d o c x ] ] > < / T e x t >  
                 < D a t e T i m e   i d = " D o c u m e n t P r o p e r t i e s . S a v e T i m e s t a m p "   l i d = " D e u t s c h   ( D e u t s c h l a n d ) " > 2 0 2 4 - 0 8 - 2 1 T 0 7 : 3 5 : 3 2 . 0 0 0 1 0 0 4 Z < / D a t e T i m e >  
             < / T o o l b o x >  
             < S c r i p t i n g >  
                 < T e x t   i d = " C u s t o m E l e m e n t s . H e a d e r . F o r m u l a r . S c r i p t 6 . T e s t "   l a b e l = " C u s t o m E l e m e n t s . H e a d e r . F o r m u l a r . S c r i p t 6 . T e s t "   v i s i b l e = " F a l s e " > < ! [ C D A T A [ 1 ] ] > < / T e x t >  
                 < T e x t   i d = " C u s t o m E l e m e n t s . H e a d e r . A d r e s s . E m p t y L i n e s "   l a b e l = " C u s t o m E l e m e n t s . H e a d e r . A d r e s s . E m p t y L i n e s " > < ! [ C D A T A [ �  
 � ] ] > < / T e x t >  
                 < T e x t   i d = " C u s t o m E l e m e n t s . H e a d e r . S c r i p t 1 "   l a b e l = " C u s t o m E l e m e n t s . H e a d e r . S c r i p t 1 " > < ! [ C D A T A [ K a n t o n   Z � r i c h  
 B a u d i r e k t i o n ] ] > < / T e x t >  
                 < T e x t   i d = " C u s t o m E l e m e n t s . H e a d e r . S c r i p t 2 "   l a b e l = " C u s t o m E l e m e n t s . H e a d e r . S c r i p t 2 " > < ! [ C D A T A [ H o c h b a u a m t ] ] > < / T e x t >  
                 < T e x t   i d = " C u s t o m E l e m e n t s . H e a d e r . V o r g e s e t z t e r . S c r i p t 2 _ f e t t "   l a b e l = " C u s t o m E l e m e n t s . H e a d e r . V o r g e s e t z t e r . S c r i p t 2 _ f e t t " > < ! [ C D A T A [   ] ] > < / T e x t >  
                 < T e x t   i d = " C u s t o m E l e m e n t s . H e a d e r . S c r i p t 3 "   l a b e l = " C u s t o m E l e m e n t s . H e a d e r . S c r i p t 3 " > < ! [ C D A T A [ P r o j e k t d i e n s t e  
 �  
 F a c h s t e l l e   W e t t b e w e r b ] ] > < / T e x t >  
                 < T e x t   i d = " C u s t o m E l e m e n t s . H e a d e r . S c r i p t 4 "   l a b e l = " C u s t o m E l e m e n t s . H e a d e r . S c r i p t 4 " > < ! [ C D A T A [ B a r b a r a   T o u s s a s ] ] > < / T e x t >  
                 < T e x t   i d = " C u s t o m E l e m e n t s . H e a d e r . S c r i p t 5 "   l a b e l = " C u s t o m E l e m e n t s . H e a d e r . S c r i p t 5 " > < ! [ C D A T A [ D i p l .   A r c h .   E T H  
 A r c h i t e k t i n   S p e z i a l a u f g a b e n  
 S t a m p f e n b a c h s t r a s s e   1 1 0  
 8 0 9 0   Z � r i c h  
 T e l e f o n   + 4 1   4 3   2 5 9   2 9   5 5  
 b a r b a r a . t o u s s a s @ b d . z h . c h  
 w w w . h o c h b a u a m t . z h . c h ] ] > < / T e x t >  
                 < T e x t   i d = " C u s t o m E l e m e n t s . H e a d e r . K o n t a k t S c r i p t K o m p l e t t "   l a b e l = " C u s t o m E l e m e n t s . H e a d e r . K o n t a k t S c r i p t K o m p l e t t " > < ! [ C D A T A [ K o n t a k t :  
  
 B a r b a r a   T o u s s a s  
 D i p l .   A r c h .   E T H  
 A r c h i t e k t i n   S p e z i a l a u f g a b e n  
  
 S t a m p f e n b a c h s t r a s s e   1 1 0  
 8 0 9 0   Z � r i c h  
 T e l e f o n   + 4 1   4 3   2 5 9   2 9   5 5  
 b a r b a r a . t o u s s a s @ b d . z h . c h  
 w w w . h o c h b a u a m t . z h . c h ] ] > < / T e x t >  
                 < T e x t   i d = " C u s t o m E l e m e n t s . H e a d e r . R e f N r "   l a b e l = " C u s t o m E l e m e n t s . H e a d e r . R e f N r " > < ! [ C D A T A [   ] ] > < / T e x t >  
                 < T e x t   i d = " C u s t o m E l e m e n t s . H e a d e r . T e x t F o l g e s e i t e n "   l a b e l = " C u s t o m E l e m e n t s . H e a d e r . T e x t F o l g e s e i t e n " > < ! [ C D A T A [ H o c h b a u a m t ] ] > < / T e x t >  
                 < T e x t   i d = " C u s t o m E l e m e n t s . H e a d e r . V o r g e s e t z e r S c r i p t 1 "   l a b e l = " C u s t o m E l e m e n t s . H e a d e r . V o r g e s e t z e r S c r i p t 1 " > < ! [ C D A T A [ B a r b a r a   T o u s s a s  
 D i p l .   A r c h .   E T H ] ] > < / T e x t >  
                 < T e x t   i d = " C u s t o m E l e m e n t s . H e a d e r . V o r g e s e t z e r S c r i p t 2 "   l a b e l = " C u s t o m E l e m e n t s . H e a d e r . V o r g e s e t z e r S c r i p t 2 " > < ! [ C D A T A [ A r c h i t e k t i n   S p e z i a l a u f g a b e n ] ] > < / T e x t >  
                 < T e x t   i d = " C u s t o m E l e m e n t s . H e a d e r . D a t e "   l a b e l = " C u s t o m E l e m e n t s . H e a d e r . D a t e " > < ! [ C D A T A [ 1 5 .   S e p t e m b e r   2 0 1 5 ] ] > < / T e x t >  
                 < T e x t   i d = " C u s t o m E l e m e n t s . H e a d e r . D a t e F i e l d "   l a b e l = " C u s t o m E l e m e n t s . H e a d e r . D a t e F i e l d " > < ! [ C D A T A [ 1 5 .   S e p t e m b e r   2 0 1 5 ] ] > < / T e x t >  
                 < T e x t   i d = " C u s t o m E l e m e n t s . H e a d e r . D a t e S t a m p L i n e "   l a b e l = " C u s t o m E l e m e n t s . H e a d e r . D a t e S t a m p L i n e " > < ! [ C D A T A [   ] ] > < / T e x t >  
                 < T e x t   i d = " C u s t o m E l e m e n t s . U s e r . O u L e v 3 . L i n e "   l a b e l = " C u s t o m E l e m e n t s . U s e r . O u L e v 3 . L i n e " > < ! [ C D A T A [ H o c h b a u a m t ] ] > < / T e x t >  
                 < T e x t   i d = " C u s t o m E l e m e n t s . H e a d e r . F o r m u l a r . B a s i s 2 . S c r i p t 1 "   l a b e l = " C u s t o m E l e m e n t s . H e a d e r . F o r m u l a r . B a s i s 2 . S c r i p t 1 " > < ! [ C D A T A [ K a n t o n   Z � r i c h  
 B a u d i r e k t i o n ] ] > < / T e x t >  
                 < T e x t   i d = " C u s t o m E l e m e n t s . H e a d e r . F o r m u l a r . B a s i s 2 . S c r i p t 2 "   l a b e l = " C u s t o m E l e m e n t s . H e a d e r . F o r m u l a r . B a s i s 2 . S c r i p t 2 " > < ! [ C D A T A [ H o c h b a u a m t  
 P r o j e k t d i e n s t e ] ] > < / T e x t >  
                 < T e x t   i d = " C u s t o m E l e m e n t s . H e a d e r . F o r m u l a r . B a s i s 2 . S c r i p t 3 "   l a b e l = " C u s t o m E l e m e n t s . H e a d e r . F o r m u l a r . B a s i s 2 . S c r i p t 3 " > < ! [ C D A T A [ K o n t a k t :   B a r b a r a   T o u s s a s ,   A r c h i t e k t i n   S p e z i a l a u f g a b e n ,   S t a m p f e n b a c h s t r a s s e   1 1 0 ,   8 0 9 0   Z � r i c h  
 T e l e f o n   + 4 1   4 3   2 5 9   2 9   5 5 ,   w w w . h o c h b a u a m t . z h . c h  
 �  
 1 5 .   S e p t e m b e r   2 0 1 5 ] ] > < / T e x t >  
                 < T e x t   i d = " C u s t o m E l e m e n t s . H e a d e r . F o r m u l a r . B a s i s . S c r i p t 1 "   l a b e l = " C u s t o m E l e m e n t s . H e a d e r . F o r m u l a r . B a s i s . S c r i p t 1 " > < ! [ C D A T A [ K a n t o n   Z � r i c h  
 B a u d i r e k t i o n ] ] > < / T e x t >  
                 < T e x t   i d = " C u s t o m E l e m e n t s . H e a d e r . F o r m u l a r . B a s i s . S c r i p t 2 "   l a b e l = " C u s t o m E l e m e n t s . H e a d e r . F o r m u l a r . B a s i s . S c r i p t 2 " > < ! [ C D A T A [ H o c h b a u a m t ] ] > < / T e x t >  
                 < T e x t   i d = " C u s t o m E l e m e n t s . H e a d e r . F o r m u l a r . B a s i s . S c r i p t 3 "   l a b e l = " C u s t o m E l e m e n t s . H e a d e r . F o r m u l a r . B a s i s . S c r i p t 3 " > < ! [ C D A T A [ P r o j e k t d i e n s t e ] ] > < / T e x t >  
                 < T e x t   i d = " C u s t o m E l e m e n t s . H e a d e r . F o r m u l a r . B a s i s . S c r i p t 4 "   l a b e l = " C u s t o m E l e m e n t s . H e a d e r . F o r m u l a r . B a s i s . S c r i p t 4 " > < ! [ C D A T A [  
 B a r b a r a   T o u s s a s ] ] > < / T e x t >  
                 < T e x t   i d = " C u s t o m E l e m e n t s . H e a d e r . F o r m u l a r . B a s i s . S c r i p t 5 "   l a b e l = " C u s t o m E l e m e n t s . H e a d e r . F o r m u l a r . B a s i s . S c r i p t 5 " > < ! [ C D A T A [ D i p l .   A r c h .   E T H  
 A r c h i t e k t i n   S p e z i a l a u f g a b e n  
 S t a m p f e n b a c h s t r a s s e   1 1 0  
 8 0 9 0   Z � r i c h  
 T e l e f o n   + 4 1   4 3   2 5 9   2 9   5 5  
 b a r b a r a . t o u s s a s @ b d . z h . c h  
 w w w . h o c h b a u a m t . z h . c h  
  
  
 1 5 .   S e p t e m b e r   2 0 1 5 ] ] > < / T e x t >  
                 < T e x t   i d = " C u s t o m E l e m e n t s . H e a d e r . F o r m u l a r . S c r i p t 6 . D a t e "   l a b e l = " C u s t o m E l e m e n t s . H e a d e r . F o r m u l a r . S c r i p t 6 . D a t e " > < ! [ C D A T A [ 1 5 .   S e p t e m b e r   2 0 1 5 ] ] > < / T e x t >  
                 < T e x t   i d = " C u s t o m E l e m e n t s . H e a d e r . F o r m u l a r . S c r i p t 1 "   l a b e l = " C u s t o m E l e m e n t s . H e a d e r . F o r m u l a r . S c r i p t 1 " > < ! [ C D A T A [ K a n t o n   Z � r i c h  
 B a u d i r e k t i o n ] ] > < / T e x t >  
                 < T e x t   i d = " C u s t o m E l e m e n t s . H e a d e r . F o r m u l a r . S c r i p t 2 "   l a b e l = " C u s t o m E l e m e n t s . H e a d e r . F o r m u l a r . S c r i p t 2 " > < ! [ C D A T A [ H o c h b a u a m t  
 P r o j e k t d i e n s t e ] ] > < / T e x t >  
                 < T e x t   i d = " C u s t o m E l e m e n t s . H e a d e r . F o r m u l a r . R e f N r "   l a b e l = " C u s t o m E l e m e n t s . H e a d e r . F o r m u l a r . R e f N r " > < ! [ C D A T A [   ] ] > < / T e x t >  
                 < T e x t   i d = " C u s t o m E l e m e n t s . H e a d e r . F o r m u l a r . K o n t a k t "   l a b e l = " C u s t o m E l e m e n t s . H e a d e r . F o r m u l a r . K o n t a k t " > < ! [ C D A T A [ K o n t a k t :   H o c h b a u a m t ,   P r o j e k t d i e n s t e  
 T e l e f o n   + 4 1   4 3   2 5 9   2 8   4 2 ,   w w w . h o c h b a u a m t . z h . c h ] ] > < / T e x t >  
                 < T e x t   i d = " C u s t o m E l e m e n t s . H e a d e r . S t a m p L i n e s . v o m "   l a b e l = " C u s t o m E l e m e n t s . H e a d e r . S t a m p L i n e s . v o m " > < ! [ C D A T A [   ] ] > < / T e x t >  
                 < T e x t   i d = " C u s t o m E l e m e n t s . H e a d e r . S t a m p L i n e s . N r "   l a b e l = " C u s t o m E l e m e n t s . H e a d e r . S t a m p L i n e s . N r " > < ! [ C D A T A [   ] ] > < / T e x t >  
                 < T e x t   i d = " C u s t o m E l e m e n t s . H e a d e r . P a r a m e t e r S t a m p s "   l a b e l = " C u s t o m E l e m e n t s . H e a d e r . P a r a m e t e r S t a m p s " > < ! [ C D A T A [   ] ] > < / T e x t >  
                 < T e x t   i d = " C u s t o m E l e m e n t s . F o o t e r . L i n e "   l a b e l = " C u s t o m E l e m e n t s . F o o t e r . L i n e " > < ! [ C D A T A [   ] ] > < / T e x t >  
                 < T e x t   i d = " C u s t o m E l e m e n t s . F o o t e r . N r "   l a b e l = " C u s t o m E l e m e n t s . F o o t e r . N r " > < ! [ C D A T A [   ] ] > < / T e x t >  
                 < T e x t   i d = " C u s t o m E l e m e n t s . F o o t e r . P a t h "   l a b e l = " C u s t o m E l e m e n t s . F o o t e r . P a t h " > < ! [ C D A T A [   ] ] > < / T e x t >  
                 < T e x t   i d = " C u s t o m E l e m e n t s . D e f a u l t G r e e t i n g "   l a b e l = " C u s t o m E l e m e n t s . D e f a u l t G r e e t i n g " > < ! [ C D A T A [ F r e u n d l i c h e   G r � s s e ] ] > < / T e x t >  
                 < T e x t   i d = " C u s t o m E l e m e n t s . S i g n e r 1 W i t h o u t F u n c t i o n "   l a b e l = " C u s t o m E l e m e n t s . S i g n e r 1 W i t h o u t F u n c t i o n " > < ! [ C D A T A [ B a r b a r a   T o u s s a s ] ] > < / T e x t >  
                 < T e x t   i d = " C u s t o m E l e m e n t s . S i g n e r 2 W i t h o u t F u n c t i o n "   l a b e l = " C u s t o m E l e m e n t s . S i g n e r 2 W i t h o u t F u n c t i o n " > < ! [ C D A T A [   ] ] > < / T e x t >  
                 < T e x t   i d = " C u s t o m E l e m e n t s . S i g n e r 3 W i t h o u t F u n c t i o n "   l a b e l = " C u s t o m E l e m e n t s . S i g n e r 3 W i t h o u t F u n c t i o n " > < ! [ C D A T A [   ] ] > < / T e x t >  
                 < T e x t   i d = " C u s t o m E l e m e n t s . C o n t a c t . S a l u t a t i o n C h e c k "   l a b e l = " C u s t o m E l e m e n t s . C o n t a c t . S a l u t a t i o n C h e c k " > < ! [ C D A T A [   ] ] > < / T e x t >  
                 < T e x t   i d = " C u s t o m E l e m e n t s . C o n t a c t . S a l u t a t i o n "   l a b e l = " C u s t o m E l e m e n t s . C o n t a c t . S a l u t a t i o n " > < ! [ C D A T A [ S e h r   g e e h r t e   D a m e n   u n d   H e r r e n ] ] > < / T e x t >  
                 < T e x t   i d = " C u s t o m E l e m e n t s . C o n t a c t . S a l u t a t i o n E m p t y L i n e s "   l a b e l = " C u s t o m E l e m e n t s . C o n t a c t . S a l u t a t i o n E m p t y L i n e s " > < ! [ C D A T A [ � ] ] > < / T e x t >  
                 < T e x t   i d = " C u s t o m E l e m e n t s . C o n t a c t . R e c i p i e n t E m p t y L i n e s "   l a b e l = " C u s t o m E l e m e n t s . C o n t a c t . R e c i p i e n t E m p t y L i n e s " > < ! [ C D A T A [ � ] ] > < / T e x t >  
             < / S c r i p t i n g >  
             < P a r a m e t e r   w i n d o w w i d t h = " 7 5 0 " >  
                 < D a t e T i m e   i d = " D o c P a r a m . D a t e "   l i d = " D e u t s c h   ( D e u t s c h l a n d ) "   f o r m a t = " d .   M M M M   y y y y "   c o l u m n = " 1 "   c o l u m n s p a n = " 1 "   l a b e l = " D a t u m " > 2 0 1 5 - 0 9 - 1 5 T 0 0 : 0 0 : 0 0 Z < / D a t e T i m e >  
                 < T e x t   i d = " D o c P a r a m . F o o t e r N r "   r o w = " 6 "   c o l u m n = " 1 "   c o l u m n s p a n = " 1 "   l a b e l = " F u s s z e i l e "   v i s i b l e = " F a l s e " > < ! [ C D A T A [   ] ] > < / T e x t >  
                 < T e x t   i d = " D o c P a r a m . H e a d e r S u b j e c t "   r o w = " 5 "   c o l u m n = " 1 "   c o l u m n s p a n = " 3 "   m u l t i l i n e = " T r u e "   m u l t i l i n e r o w s = " 1 . 5 "   l a b e l = " T e x t   F o l g e s e i t e n " > < ! [ C D A T A [ H o c h b a u a m t ] ] > < / T e x t >  
                 < D a t e T i m e   i d = " D o c P a r a m . H i d d e n . C r e a t i o n T i m e "   l i d = " D e u t s c h   ( D e u t s c h l a n d ) "   f o r m a t = " d .   M M M M   y y y y "   v i s i b l e = " F a l s e " > 2 0 1 4 - 1 0 - 3 0 T 1 3 : 5 2 : 0 9 . 8 7 1 3 6 5 7 Z < / D a t e T i m e >  
                 < C h e c k B o x   i d = " D o c P a r a m . K o n t a k t A n z e i g e n "   r o w = " 2 "   c o l u m n = " 2 "   c o l u m n s p a n = " 1 "   l a b e l = " P e r s � n l i c h e r   K o n t a k t " > t r u e < / C h e c k B o x >  
                 < T e x t   i d = " T e x t D o c P a r a m . K o n t a k t A n z e i g e n "   l a b e l = " P e r s � n l i c h e r   K o n t a k t t e x t "   v i s i b l e = " F a l s e " > < ! [ C D A T A [ P e r s � n l i c h e r   K o n t a k t ] ] > < / T e x t >  
                 < T e x t   i d = " D o c P a r a m . R e f N r "   r o w = " 4 "   c o l u m n = " 1 "   c o l u m n s p a n = " 3 "   l a b e l = " R e f e r e n z - N r . " > < ! [ C D A T A [   ] ] > < / T e x t >  
                 < C h e c k B o x   i d = " D o c P a r a m . S e n d e r F a x "   r o w = " 2 "   c o l u m n = " 3 "   c o l u m n s p a n = " 1 "   l a b e l = " A b s e n d e r - F a x n u m m e r " > f a l s e < / C h e c k B o x >  
                 < T e x t   i d = " T e x t D o c P a r a m . S e n d e r F a x "   l a b e l = " A b s e n d e r - F a x n u m m e r t e x t "   v i s i b l e = " F a l s e " > < ! [ C D A T A [ A b s e n d e r - F a x n u m m e r ] ] > < / T e x t >  
                 < C h e c k B o x   i d = " D o c P a r a m . S h o w B l o c k 2 "   r o w = " 2 "   c o l u m n = " 1 "   c o l u m n s p a n = " 1 "   l a b e l = " K o n t a k t   a n z e i g e n " > t r u e < / C h e c k B o x >  
                 < T e x t   i d = " T e x t D o c P a r a m . S h o w B l o c k 2 "   l a b e l = " K o n t a k t   a n z e i g e n t e x t "   v i s i b l e = " F a l s e " > < ! [ C D A T A [ K o n t a k t   a n z e i g e n ] ] > < / T e x t >  
                 < C h e c k B o x   i d = " D o c P a r a m . S h o w B l o c k 3 "   r o w = " 3 "   c o l u m n = " 1 "   c o l u m n s p a n = " 2 "   l a b e l = " D o k u m e n t i n f o r m a t i o n e n   a n z e i g e n " > t r u e < / C h e c k B o x >  
                 < T e x t   i d = " T e x t D o c P a r a m . S h o w B l o c k 3 "   l a b e l = " D o k u m e n t i n f o r m a t i o n e n   a n z e i g e n t e x t "   v i s i b l e = " F a l s e " > < ! [ C D A T A [ D o k u m e n t i n f o r m a t i o n e n   a n z e i g e n ] ] > < / T e x t >  
                 < C h e c k B o x   i d = " D o c P a r a m . S h o w E x t e n d e d L e v e l s "   r o w = " 1 "   c o l u m n = " 1 "   c o l u m n s p a n = " 1 "   l a b e l = " A m t / A b t e i l u n g   a n z e i g e n " > t r u e < / C h e c k B o x >  
                 < T e x t   i d = " T e x t D o c P a r a m . S h o w E x t e n d e d L e v e l s "   l a b e l = " A m t / A b t e i l u n g   a n z e i g e n t e x t "   v i s i b l e = " F a l s e " > < ! [ C D A T A [ A m t / A b t e i l u n g   a n z e i g e n ] ] > < / T e x t >  
                 < C h e c k B o x   i d = " D o c P a r a m . S h o w F o o t e r "   r o w = " 6 "   c o l u m n = " 1 "   c o l u m n s p a n = " 1 "   l a b e l = " D a t e i p f a d   a n z e i g e n " > f a l s e < / C h e c k B o x >  
                 < T e x t   i d = " T e x t D o c P a r a m . S h o w F o o t e r "   l a b e l = " D a t e i p f a d   a n z e i g e n t e x t "   v i s i b l e = " F a l s e " > < ! [ C D A T A [ D a t e i p f a d   a n z e i g e n ] ] > < / T e x t >  
                 < T e x t   i d = " S p e c i a l . C h e c k b o x G r o u p V i e w L i s t "   l a b e l = " S p e c i a l . C h e c k b o x G r o u p V i e w L i s t "   v i s i b l e = " F a l s e " > < ! [ C D A T A [ �%� P e r s � n l i c h e r   K o n t a k t  
 �%� K o n t a k t   a n z e i g e n  
 �%� D o k u m e n t i n f o r m a t i o n e n   a n z e i g e n  
 �%� A m t / A b t e i l u n g   a n z e i g e n ] ] > < / T e x t >  
                 < T e x t   i d = " S p e c i a l . C h e c k b o x G r o u p V i e w B o x "   l a b e l = " S p e c i a l . C h e c k b o x G r o u p V i e w B o x "   v i s i b l e = " F a l s e " > < ! [ C D A T A [ �" 
 �" 
 �" 
 �"] ] > < / T e x t >  
                 < T e x t   i d = " S p e c i a l . C h e c k b o x G r o u p V i e w T e x t "   l a b e l = " S p e c i a l . C h e c k b o x G r o u p V i e w T e x t "   v i s i b l e = " F a l s e " > < ! [ C D A T A [ P e r s � n l i c h e r   K o n t a k t  
 K o n t a k t   a n z e i g e n  
 D o k u m e n t i n f o r m a t i o n e n   a n z e i g e n  
 A m t / A b t e i l u n g   a n z e i g e n ] ] > < / T e x t >  
                 < T e x t   i d = " S p e c i a l . C h e c k b o x G r o u p V i e w B o x A n d T e x t "   l a b e l = " S p e c i a l . C h e c k b o x G r o u p V i e w B o x A n d T e x t "   v i s i b l e = " F a l s e " > < ! [ C D A T A [ �"� P e r s � n l i c h e r   K o n t a k t  
 �"� K o n t a k t   a n z e i g e n  
 �"� D o k u m e n t i n f o r m a t i o n e n   a n z e i g e n  
 �"� A m t / A b t e i l u n g   a n z e i g e n ] ] > < / T e x t >  
             < / P a r a m e t e r >  
             < P r o f i l e >  
                 < T e x t   i d = " P r o f i l e . I d "   l a b e l = " P r o f i l e . I d "   v i s i b l e = " F a l s e " > < ! [ C D A T A [ 9 1 f 6 a 1 b 6 - b f b 1 - 4 4 d 3 - 9 7 b 7 - 8 9 f c a 7 8 7 d 9 f 7 ] ] > < / T e x t >  
                 < T e x t   i d = " P r o f i l e . O r g . P o s t a l . C o u n t r y "   l a b e l = " P r o f i l e . O r g . P o s t a l . C o u n t r y "   v i s i b l e = " F a l s e " > < ! [ C D A T A [ S c h w e i z ] ] > < / T e x t >  
                 < T e x t   i d = " P r o f i l e . O r g . P o s t a l . L Z i p "   l a b e l = " P r o f i l e . O r g . P o s t a l . L Z i p "   v i s i b l e = " F a l s e " > < ! [ C D A T A [ C H ] ] > < / T e x t >  
                 < T e x t   i d = " P r o f i l e . O r g . T i t l e "   l a b e l = " P r o f i l e . O r g . T i t l e "   v i s i b l e = " F a l s e " > < ! [ C D A T A [ K a n t o n   Z � r i c h ] ] > < / T e x t >  
                 < T e x t   i d = " P r o f i l e . U s e r . A l i a s "   l a b e l = " P r o f i l e . U s e r . A l i a s "   v i s i b l e = " F a l s e " > < ! [ C D A T A [   ] ] > < / T e x t >  
                 < T e x t   i d = " P r o f i l e . U s e r . E m a i l "   l a b e l = " P r o f i l e . U s e r . E m a i l "   v i s i b l e = " F a l s e " > < ! [ C D A T A [ b a r b a r a . t o u s s a s @ b d . z h . c h ] ] > < / T e x t >  
                 < T e x t   i d = " P r o f i l e . U s e r . F a x "   l a b e l = " P r o f i l e . U s e r . F a x "   v i s i b l e = " F a l s e " > < ! [ C D A T A [ + 4 1   4 3   2 5 9   4 2   6 0 ] ] > < / T e x t >  
                 < T e x t   i d = " P r o f i l e . U s e r . F i r s t N a m e "   l a b e l = " P r o f i l e . U s e r . F i r s t N a m e "   v i s i b l e = " F a l s e " > < ! [ C D A T A [ B a r b a r a ] ] > < / T e x t >  
                 < T e x t   i d = " P r o f i l e . U s e r . F u n c t i o n "   l a b e l = " P r o f i l e . U s e r . F u n c t i o n "   v i s i b l e = " F a l s e " > < ! [ C D A T A [ A r c h i t e k t i n   S p e z i a l a u f g a b e n ] ] > < / T e x t >  
                 < T e x t   i d = " P r o f i l e . U s e r . J o b D e s c r i p t i o n "   l a b e l = " P r o f i l e . U s e r . J o b D e s c r i p t i o n "   v i s i b l e = " F a l s e " > < ! [ C D A T A [   ] ] > < / T e x t >  
                 < T e x t   i d = " P r o f i l e . U s e r . L a s t N a m e "   l a b e l = " P r o f i l e . U s e r . L a s t N a m e "   v i s i b l e = " F a l s e " > < ! [ C D A T A [ T o u s s a s ] ] > < / T e x t >  
                 < T e x t   i d = " P r o f i l e . U s e r . O u L e v 1 "   l a b e l = " P r o f i l e . U s e r . O u L e v 1 "   v i s i b l e = " F a l s e " > < ! [ C D A T A [ K a n t o n   Z � r i c h ] ] > < / T e x t >  
                 < T e x t   i d = " P r o f i l e . U s e r . O u L e v 2 "   l a b e l = " P r o f i l e . U s e r . O u L e v 2 "   v i s i b l e = " F a l s e " > < ! [ C D A T A [ B a u d i r e k t i o n ] ] > < / T e x t >  
                 < T e x t   i d = " P r o f i l e . U s e r . O u L e v 3 "   l a b e l = " P r o f i l e . U s e r . O u L e v 3 "   v i s i b l e = " F a l s e " > < ! [ C D A T A [ H o c h b a u a m t ] ] > < / T e x t >  
                 < T e x t   i d = " P r o f i l e . U s e r . O u L e v 4 "   l a b e l = " P r o f i l e . U s e r . O u L e v 4 "   v i s i b l e = " F a l s e " > < ! [ C D A T A [ P r o j e k t d i e n s t e ] ] > < / T e x t >  
                 < T e x t   i d = " P r o f i l e . U s e r . O u L e v 5 "   l a b e l = " P r o f i l e . U s e r . O u L e v 5 "   v i s i b l e = " F a l s e " > < ! [ C D A T A [ F a c h s t e l l e   W e t t b e w e r b ] ] > < / T e x t >  
                 < T e x t   i d = " P r o f i l e . U s e r . O u L e v 6 "   l a b e l = " P r o f i l e . U s e r . O u L e v 6 "   v i s i b l e = " F a l s e " > < ! [ C D A T A [   ] ] > < / T e x t >  
                 < T e x t   i d = " P r o f i l e . U s e r . O u L e v 7 "   l a b e l = " P r o f i l e . U s e r . O u L e v 7 "   v i s i b l e = " F a l s e " > < ! [ C D A T A [   ] ] > < / T e x t >  
                 < T e x t   i d = " P r o f i l e . U s e r . O u M a i l "   l a b e l = " P r o f i l e . U s e r . O u M a i l "   v i s i b l e = " F a l s e " > < ! [ C D A T A [ i n f o @ b d . z h . c h ] ] > < / T e x t >  
                 < T e x t   i d = " P r o f i l e . U s e r . O u P h o n e "   l a b e l = " P r o f i l e . U s e r . O u P h o n e "   v i s i b l e = " F a l s e " > < ! [ C D A T A [ + 4 1   4 3   2 5 9   2 8   4 2 ] ] > < / T e x t >  
                 < T e x t   i d = " P r o f i l e . U s e r . P h o n e "   l a b e l = " P r o f i l e . U s e r . P h o n e "   v i s i b l e = " F a l s e " > < ! [ C D A T A [ + 4 1   4 3   2 5 9   2 9   5 5 ] ] > < / T e x t >  
                 < T e x t   i d = " P r o f i l e . U s e r . P o s t a l . C i t y "   l a b e l = " P r o f i l e . U s e r . P o s t a l . C i t y "   v i s i b l e = " F a l s e " > < ! [ C D A T A [ Z � r i c h ] ] > < / T e x t >  
                 < T e x t   i d = " P r o f i l e . U s e r . P o s t a l . O f f i c e N a m e "   l a b e l = " P r o f i l e . U s e r . P o s t a l . O f f i c e N a m e "   v i s i b l e = " F a l s e " > < ! [ C D A T A [ 3 0 7 ] ] > < / T e x t >  
                 < T e x t   i d = " P r o f i l e . U s e r . P o s t a l . P O B o x "   l a b e l = " P r o f i l e . U s e r . P o s t a l . P O B o x "   v i s i b l e = " F a l s e " > < ! [ C D A T A [   ] ] > < / T e x t >  
                 < T e x t   i d = " P r o f i l e . U s e r . P o s t a l . S t r e e t "   l a b e l = " P r o f i l e . U s e r . P o s t a l . S t r e e t "   v i s i b l e = " F a l s e " > < ! [ C D A T A [ S t a m p f e n b a c h s t r a s s e   1 1 0 ] ] > < / T e x t >  
                 < T e x t   i d = " P r o f i l e . U s e r . P o s t a l . Z i p "   l a b e l = " P r o f i l e . U s e r . P o s t a l . Z i p "   v i s i b l e = " F a l s e " > < ! [ C D A T A [ 8 0 9 0 ] ] > < / T e x t >  
                 < T e x t   i d = " P r o f i l e . U s e r . S a l u t a t i o n "   l a b e l = " P r o f i l e . U s e r . S a l u t a t i o n "   v i s i b l e = " F a l s e " > < ! [ C D A T A [ F r a u ] ] > < / T e x t >  
                 < T e x t   i d = " P r o f i l e . U s e r . T i t l e "   l a b e l = " P r o f i l e . U s e r . T i t l e "   v i s i b l e = " F a l s e " > < ! [ C D A T A [ D i p l .   A r c h .   E T H ] ] > < / T e x t >  
                 < T e x t   i d = " P r o f i l e . U s e r . U r l "   l a b e l = " P r o f i l e . U s e r . U r l "   v i s i b l e = " F a l s e " > < ! [ C D A T A [ w w w . h o c h b a u a m t . z h . c h ] ] > < / T e x t >  
             < / P r o f i l e >  
             < S i g n e r _ 0 >  
                 < T e x t   i d = " S i g n e r _ 0 . I d "   l a b e l = " S i g n e r _ 0 . I d "   v i s i b l e = " F a l s e " > < ! [ C D A T A [ 9 1 f 6 a 1 b 6 - b f b 1 - 4 4 d 3 - 9 7 b 7 - 8 9 f c a 7 8 7 d 9 f 7 ] ] > < / T e x t >  
                 < T e x t   i d = " S i g n e r _ 0 . O r g . P o s t a l . C o u n t r y "   l a b e l = " S i g n e r _ 0 . O r g . P o s t a l . C o u n t r y "   v i s i b l e = " F a l s e " > < ! [ C D A T A [ S c h w e i z ] ] > < / T e x t >  
                 < T e x t   i d = " S i g n e r _ 0 . O r g . P o s t a l . L Z i p "   l a b e l = " S i g n e r _ 0 . O r g . P o s t a l . L Z i p "   v i s i b l e = " F a l s e " > < ! [ C D A T A [ C H ] ] > < / T e x t >  
                 < T e x t   i d = " S i g n e r _ 0 . O r g . T i t l e "   l a b e l = " S i g n e r _ 0 . O r g . T i t l e "   v i s i b l e = " F a l s e " > < ! [ C D A T A [ K a n t o n   Z � r i c h ] ] > < / T e x t >  
                 < T e x t   i d = " S i g n e r _ 0 . U s e r . A l i a s "   l a b e l = " S i g n e r _ 0 . U s e r . A l i a s "   v i s i b l e = " F a l s e " > < ! [ C D A T A [   ] ] > < / T e x t >  
                 < T e x t   i d = " S i g n e r _ 0 . U s e r . E m a i l "   l a b e l = " S i g n e r _ 0 . U s e r . E m a i l "   v i s i b l e = " F a l s e " > < ! [ C D A T A [ b a r b a r a . t o u s s a s @ b d . z h . c h ] ] > < / T e x t >  
                 < T e x t   i d = " S i g n e r _ 0 . U s e r . F a x "   l a b e l = " S i g n e r _ 0 . U s e r . F a x "   v i s i b l e = " F a l s e " > < ! [ C D A T A [ + 4 1   4 3   2 5 9   4 2   6 0 ] ] > < / T e x t >  
                 < T e x t   i d = " S i g n e r _ 0 . U s e r . F i r s t N a m e "   l a b e l = " S i g n e r _ 0 . U s e r . F i r s t N a m e "   v i s i b l e = " F a l s e " > < ! [ C D A T A [ B a r b a r a ] ] > < / T e x t >  
                 < T e x t   i d = " S i g n e r _ 0 . U s e r . F u n c t i o n "   l a b e l = " S i g n e r _ 0 . U s e r . F u n c t i o n "   v i s i b l e = " F a l s e " > < ! [ C D A T A [ A r c h i t e k t i n   S p e z i a l a u f g a b e n ] ] > < / T e x t >  
                 < T e x t   i d = " S i g n e r _ 0 . U s e r . J o b D e s c r i p t i o n "   l a b e l = " S i g n e r _ 0 . U s e r . J o b D e s c r i p t i o n "   v i s i b l e = " F a l s e " > < ! [ C D A T A [   ] ] > < / T e x t >  
                 < T e x t   i d = " S i g n e r _ 0 . U s e r . L a s t N a m e "   l a b e l = " S i g n e r _ 0 . U s e r . L a s t N a m e "   v i s i b l e = " F a l s e " > < ! [ C D A T A [ T o u s s a s ] ] > < / T e x t >  
                 < T e x t   i d = " S i g n e r _ 0 . U s e r . O u L e v 1 "   l a b e l = " S i g n e r _ 0 . U s e r . O u L e v 1 "   v i s i b l e = " F a l s e " > < ! [ C D A T A [ K a n t o n   Z � r i c h ] ] > < / T e x t >  
                 < T e x t   i d = " S i g n e r _ 0 . U s e r . O u L e v 2 "   l a b e l = " S i g n e r _ 0 . U s e r . O u L e v 2 "   v i s i b l e = " F a l s e " > < ! [ C D A T A [ B a u d i r e k t i o n ] ] > < / T e x t >  
                 < T e x t   i d = " S i g n e r _ 0 . U s e r . O u L e v 3 "   l a b e l = " S i g n e r _ 0 . U s e r . O u L e v 3 "   v i s i b l e = " F a l s e " > < ! [ C D A T A [ H o c h b a u a m t ] ] > < / T e x t >  
                 < T e x t   i d = " S i g n e r _ 0 . U s e r . O u L e v 4 "   l a b e l = " S i g n e r _ 0 . U s e r . O u L e v 4 "   v i s i b l e = " F a l s e " > < ! [ C D A T A [ P r o j e k t d i e n s t e ] ] > < / T e x t >  
                 < T e x t   i d = " S i g n e r _ 0 . U s e r . O u L e v 5 "   l a b e l = " S i g n e r _ 0 . U s e r . O u L e v 5 "   v i s i b l e = " F a l s e " > < ! [ C D A T A [ F a c h s t e l l e   W e t t b e w e r b ] ] > < / T e x t >  
                 < T e x t   i d = " S i g n e r _ 0 . U s e r . O u L e v 6 "   l a b e l = " S i g n e r _ 0 . U s e r . O u L e v 6 "   v i s i b l e = " F a l s e " > < ! [ C D A T A [   ] ] > < / T e x t >  
                 < T e x t   i d = " S i g n e r _ 0 . U s e r . O u L e v 7 "   l a b e l = " S i g n e r _ 0 . U s e r . O u L e v 7 "   v i s i b l e = " F a l s e " > < ! [ C D A T A [   ] ] > < / T e x t >  
                 < T e x t   i d = " S i g n e r _ 0 . U s e r . O u M a i l "   l a b e l = " S i g n e r _ 0 . U s e r . O u M a i l "   v i s i b l e = " F a l s e " > < ! [ C D A T A [ i n f o @ b d . z h . c h ] ] > < / T e x t >  
                 < T e x t   i d = " S i g n e r _ 0 . U s e r . O u P h o n e "   l a b e l = " S i g n e r _ 0 . U s e r . O u P h o n e "   v i s i b l e = " F a l s e " > < ! [ C D A T A [ + 4 1   4 3   2 5 9   2 8   4 2 ] ] > < / T e x t >  
                 < T e x t   i d = " S i g n e r _ 0 . U s e r . P h o n e "   l a b e l = " S i g n e r _ 0 . U s e r . P h o n e "   v i s i b l e = " F a l s e " > < ! [ C D A T A [ + 4 1   4 3   2 5 9   2 9   5 5 ] ] > < / T e x t >  
                 < T e x t   i d = " S i g n e r _ 0 . U s e r . P o s t a l . C i t y "   l a b e l = " S i g n e r _ 0 . U s e r . P o s t a l . C i t y "   v i s i b l e = " F a l s e " > < ! [ C D A T A [ Z � r i c h ] ] > < / T e x t >  
                 < T e x t   i d = " S i g n e r _ 0 . U s e r . P o s t a l . O f f i c e N a m e "   l a b e l = " S i g n e r _ 0 . U s e r . P o s t a l . O f f i c e N a m e "   v i s i b l e = " F a l s e " > < ! [ C D A T A [ 3 0 7 ] ] > < / T e x t >  
                 < T e x t   i d = " S i g n e r _ 0 . U s e r . P o s t a l . P O B o x "   l a b e l = " S i g n e r _ 0 . U s e r . P o s t a l . P O B o x "   v i s i b l e = " F a l s e " > < ! [ C D A T A [   ] ] > < / T e x t >  
                 < T e x t   i d = " S i g n e r _ 0 . U s e r . P o s t a l . S t r e e t "   l a b e l = " S i g n e r _ 0 . U s e r . P o s t a l . S t r e e t "   v i s i b l e = " F a l s e " > < ! [ C D A T A [ S t a m p f e n b a c h s t r a s s e   1 1 0 ] ] > < / T e x t >  
                 < T e x t   i d = " S i g n e r _ 0 . U s e r . P o s t a l . Z i p "   l a b e l = " S i g n e r _ 0 . U s e r . P o s t a l . Z i p "   v i s i b l e = " F a l s e " > < ! [ C D A T A [ 8 0 9 0 ] ] > < / T e x t >  
                 < T e x t   i d = " S i g n e r _ 0 . U s e r . S a l u t a t i o n "   l a b e l = " S i g n e r _ 0 . U s e r . S a l u t a t i o n "   v i s i b l e = " F a l s e " > < ! [ C D A T A [ F r a u ] ] > < / T e x t >  
                 < T e x t   i d = " S i g n e r _ 0 . U s e r . T i t l e "   l a b e l = " S i g n e r _ 0 . U s e r . T i t l e "   v i s i b l e = " F a l s e " > < ! [ C D A T A [ D i p l .   A r c h .   E T H ] ] > < / T e x t >  
                 < T e x t   i d = " S i g n e r _ 0 . U s e r . U r l "   l a b e l = " S i g n e r _ 0 . U s e r . U r l "   v i s i b l e = " F a l s e " > < ! [ C D A T A [ w w w . h o c h b a u a m t . z h . c h ] ] > < / T e x t >  
             < / S i g n e r _ 0 >  
             < S i g n e r _ 1 >  
                 < T e x t   i d = " S i g n e r _ 1 . I d "   l a b e l = " S i g n e r _ 1 . I d "   v i s i b l e = " F a l s e " > < ! [ C D A T A [ 0 0 0 0 0 0 0 0 - 0 0 0 0 - 0 0 0 0 - 0 0 0 0 - 0 0 0 0 0 0 0 0 0 0 0 0 ] ] > < / T e x t >  
                 < T e x t   i d = " S i g n e r _ 1 . O r g . P o s t a l . C o u n t r y "   l a b e l = " S i g n e r _ 1 . O r g . P o s t a l . C o u n t r y "   v i s i b l e = " F a l s e " > < ! [ C D A T A [   ] ] > < / T e x t >  
                 < T e x t   i d = " S i g n e r _ 1 . O r g . P o s t a l . L Z i p "   l a b e l = " S i g n e r _ 1 . O r g . P o s t a l . L Z i p "   v i s i b l e = " F a l s e " > < ! [ C D A T A [   ] ] > < / T e x t >  
                 < T e x t   i d = " S i g n e r _ 1 . O r g . T i t l e "   l a b e l = " S i g n e r _ 1 . O r g . T i t l e "   v i s i b l e = " F a l s e " > < ! [ C D A T A [   ] ] > < / T e x t >  
                 < T e x t   i d = " S i g n e r _ 1 . U s e r . A l i a s "   l a b e l = " S i g n e r _ 1 . U s e r . A l i a s "   v i s i b l e = " F a l s e " > < ! [ C D A T A [   ] ] > < / T e x t >  
                 < T e x t   i d = " S i g n e r _ 1 . U s e r . E m a i l "   l a b e l = " S i g n e r _ 1 . U s e r . E m a i l "   v i s i b l e = " F a l s e " > < ! [ C D A T A [   ] ] > < / T e x t >  
                 < T e x t   i d = " S i g n e r _ 1 . U s e r . F a x "   l a b e l = " S i g n e r _ 1 . U s e r . F a x "   v i s i b l e = " F a l s e " > < ! [ C D A T A [   ] ] > < / T e x t >  
                 < T e x t   i d = " S i g n e r _ 1 . U s e r . F i r s t N a m e "   l a b e l = " S i g n e r _ 1 . U s e r . F i r s t N a m e "   v i s i b l e = " F a l s e " > < ! [ C D A T A [   ] ] > < / T e x t >  
                 < T e x t   i d = " S i g n e r _ 1 . U s e r . F u n c t i o n "   l a b e l = " S i g n e r _ 1 . U s e r . F u n c t i o n "   v i s i b l e = " F a l s e " > < ! [ C D A T A [   ] ] > < / T e x t >  
                 < T e x t   i d = " S i g n e r _ 1 . U s e r . J o b D e s c r i p t i o n "   l a b e l = " S i g n e r _ 1 . U s e r . J o b D e s c r i p t i o n "   v i s i b l e = " F a l s e " > < ! [ C D A T A [   ] ] > < / T e x t >  
                 < T e x t   i d = " S i g n e r _ 1 . U s e r . L a s t N a m e "   l a b e l = " S i g n e r _ 1 . U s e r . L a s t N a m e "   v i s i b l e = " F a l s e " > < ! [ C D A T A [   ] ] > < / T e x t >  
                 < T e x t   i d = " S i g n e r _ 1 . U s e r . O u L e v 1 "   l a b e l = " S i g n e r _ 1 . U s e r . O u L e v 1 "   v i s i b l e = " F a l s e " > < ! [ C D A T A [   ] ] > < / T e x t >  
                 < T e x t   i d = " S i g n e r _ 1 . U s e r . O u L e v 2 "   l a b e l = " S i g n e r _ 1 . U s e r . O u L e v 2 "   v i s i b l e = " F a l s e " > < ! [ C D A T A [   ] ] > < / T e x t >  
                 < T e x t   i d = " S i g n e r _ 1 . U s e r . O u L e v 3 "   l a b e l = " S i g n e r _ 1 . U s e r . O u L e v 3 "   v i s i b l e = " F a l s e " > < ! [ C D A T A [   ] ] > < / T e x t >  
                 < T e x t   i d = " S i g n e r _ 1 . U s e r . O u L e v 4 "   l a b e l = " S i g n e r _ 1 . U s e r . O u L e v 4 "   v i s i b l e = " F a l s e " > < ! [ C D A T A [   ] ] > < / T e x t >  
                 < T e x t   i d = " S i g n e r _ 1 . U s e r . O u L e v 5 "   l a b e l = " S i g n e r _ 1 . U s e r . O u L e v 5 "   v i s i b l e = " F a l s e " > < ! [ C D A T A [   ] ] > < / T e x t >  
                 < T e x t   i d = " S i g n e r _ 1 . U s e r . O u L e v 6 "   l a b e l = " S i g n e r _ 1 . U s e r . O u L e v 6 "   v i s i b l e = " F a l s e " > < ! [ C D A T A [   ] ] > < / T e x t >  
                 < T e x t   i d = " S i g n e r _ 1 . U s e r . O u L e v 7 "   l a b e l = " S i g n e r _ 1 . U s e r . O u L e v 7 "   v i s i b l e = " F a l s e " > < ! [ C D A T A [   ] ] > < / T e x t >  
                 < T e x t   i d = " S i g n e r _ 1 . U s e r . O u M a i l "   l a b e l = " S i g n e r _ 1 . U s e r . O u M a i l "   v i s i b l e = " F a l s e " > < ! [ C D A T A [   ] ] > < / T e x t >  
                 < T e x t   i d = " S i g n e r _ 1 . U s e r . O u P h o n e "   l a b e l = " S i g n e r _ 1 . U s e r . O u P h o n e "   v i s i b l e = " F a l s e " > < ! [ C D A T A [   ] ] > < / T e x t >  
                 < T e x t   i d = " S i g n e r _ 1 . U s e r . P h o n e "   l a b e l = " S i g n e r _ 1 . U s e r . P h o n e "   v i s i b l e = " F a l s e " > < ! [ C D A T A [   ] ] > < / T e x t >  
                 < T e x t   i d = " S i g n e r _ 1 . U s e r . P o s t a l . C i t y "   l a b e l = " S i g n e r _ 1 . U s e r . P o s t a l . C i t y "   v i s i b l e = " F a l s e " > < ! [ C D A T A [   ] ] > < / T e x t >  
                 < T e x t   i d = " S i g n e r _ 1 . U s e r . P o s t a l . O f f i c e N a m e "   l a b e l = " S i g n e r _ 1 . U s e r . P o s t a l . O f f i c e N a m e "   v i s i b l e = " F a l s e " > < ! [ C D A T A [   ] ] > < / T e x t >  
                 < T e x t   i d = " S i g n e r _ 1 . U s e r . P o s t a l . P O B o x "   l a b e l = " S i g n e r _ 1 . U s e r . P o s t a l . P O B o x "   v i s i b l e = " F a l s e " > < ! [ C D A T A [   ] ] > < / T e x t >  
                 < T e x t   i d = " S i g n e r _ 1 . U s e r . P o s t a l . S t r e e t "   l a b e l = " S i g n e r _ 1 . U s e r . P o s t a l . S t r e e t "   v i s i b l e = " F a l s e " > < ! [ C D A T A [   ] ] > < / T e x t >  
                 < T e x t   i d = " S i g n e r _ 1 . U s e r . P o s t a l . Z i p "   l a b e l = " S i g n e r _ 1 . U s e r . P o s t a l . Z i p "   v i s i b l e = " F a l s e " > < ! [ C D A T A [   ] ] > < / T e x t >  
                 < T e x t   i d = " S i g n e r _ 1 . U s e r . S a l u t a t i o n "   l a b e l = " S i g n e r _ 1 . U s e r . S a l u t a t i o n "   v i s i b l e = " F a l s e " > < ! [ C D A T A [   ] ] > < / T e x t >  
                 < T e x t   i d = " S i g n e r _ 1 . U s e r . T i t l e "   l a b e l = " S i g n e r _ 1 . U s e r . T i t l e "   v i s i b l e = " F a l s e " > < ! [ C D A T A [   ] ] > < / T e x t >  
                 < T e x t   i d = " S i g n e r _ 1 . U s e r . U r l "   l a b e l = " S i g n e r _ 1 . U s e r . U r l "   v i s i b l e = " F a l s e " > < ! [ C D A T A [   ] ] > < / T e x t >  
             < / S i g n e r _ 1 >  
             < S i g n e r _ 2 >  
                 < T e x t   i d = " S i g n e r _ 2 . I d "   l a b e l = " S i g n e r _ 2 . I d "   v i s i b l e = " F a l s e " > < ! [ C D A T A [ 0 0 0 0 0 0 0 0 - 0 0 0 0 - 0 0 0 0 - 0 0 0 0 - 0 0 0 0 0 0 0 0 0 0 0 0 ] ] > < / T e x t >  
                 < T e x t   i d = " S i g n e r _ 2 . O r g . P o s t a l . C o u n t r y "   l a b e l = " S i g n e r _ 2 . O r g . P o s t a l . C o u n t r y "   v i s i b l e = " F a l s e " > < ! [ C D A T A [   ] ] > < / T e x t >  
                 < T e x t   i d = " S i g n e r _ 2 . O r g . P o s t a l . L Z i p "   l a b e l = " S i g n e r _ 2 . O r g . P o s t a l . L Z i p "   v i s i b l e = " F a l s e " > < ! [ C D A T A [   ] ] > < / T e x t >  
                 < T e x t   i d = " S i g n e r _ 2 . O r g . T i t l e "   l a b e l = " S i g n e r _ 2 . O r g . T i t l e "   v i s i b l e = " F a l s e " > < ! [ C D A T A [   ] ] > < / T e x t >  
                 < T e x t   i d = " S i g n e r _ 2 . U s e r . A l i a s "   l a b e l = " S i g n e r _ 2 . U s e r . A l i a s "   v i s i b l e = " F a l s e " > < ! [ C D A T A [   ] ] > < / T e x t >  
                 < T e x t   i d = " S i g n e r _ 2 . U s e r . E m a i l "   l a b e l = " S i g n e r _ 2 . U s e r . E m a i l "   v i s i b l e = " F a l s e " > < ! [ C D A T A [   ] ] > < / T e x t >  
                 < T e x t   i d = " S i g n e r _ 2 . U s e r . F a x "   l a b e l = " S i g n e r _ 2 . U s e r . F a x "   v i s i b l e = " F a l s e " > < ! [ C D A T A [   ] ] > < / T e x t >  
                 < T e x t   i d = " S i g n e r _ 2 . U s e r . F i r s t N a m e "   l a b e l = " S i g n e r _ 2 . U s e r . F i r s t N a m e "   v i s i b l e = " F a l s e " > < ! [ C D A T A [   ] ] > < / T e x t >  
                 < T e x t   i d = " S i g n e r _ 2 . U s e r . F u n c t i o n "   l a b e l = " S i g n e r _ 2 . U s e r . F u n c t i o n "   v i s i b l e = " F a l s e " > < ! [ C D A T A [   ] ] > < / T e x t >  
                 < T e x t   i d = " S i g n e r _ 2 . U s e r . J o b D e s c r i p t i o n "   l a b e l = " S i g n e r _ 2 . U s e r . J o b D e s c r i p t i o n "   v i s i b l e = " F a l s e " > < ! [ C D A T A [   ] ] > < / T e x t >  
                 < T e x t   i d = " S i g n e r _ 2 . U s e r . L a s t N a m e "   l a b e l = " S i g n e r _ 2 . U s e r . L a s t N a m e "   v i s i b l e = " F a l s e " > < ! [ C D A T A [   ] ] > < / T e x t >  
                 < T e x t   i d = " S i g n e r _ 2 . U s e r . O u L e v 1 "   l a b e l = " S i g n e r _ 2 . U s e r . O u L e v 1 "   v i s i b l e = " F a l s e " > < ! [ C D A T A [   ] ] > < / T e x t >  
                 < T e x t   i d = " S i g n e r _ 2 . U s e r . O u L e v 2 "   l a b e l = " S i g n e r _ 2 . U s e r . O u L e v 2 "   v i s i b l e = " F a l s e " > < ! [ C D A T A [   ] ] > < / T e x t >  
                 < T e x t   i d = " S i g n e r _ 2 . U s e r . O u L e v 3 "   l a b e l = " S i g n e r _ 2 . U s e r . O u L e v 3 "   v i s i b l e = " F a l s e " > < ! [ C D A T A [   ] ] > < / T e x t >  
                 < T e x t   i d = " S i g n e r _ 2 . U s e r . O u L e v 4 "   l a b e l = " S i g n e r _ 2 . U s e r . O u L e v 4 "   v i s i b l e = " F a l s e " > < ! [ C D A T A [   ] ] > < / T e x t >  
                 < T e x t   i d = " S i g n e r _ 2 . U s e r . O u L e v 5 "   l a b e l = " S i g n e r _ 2 . U s e r . O u L e v 5 "   v i s i b l e = " F a l s e " > < ! [ C D A T A [   ] ] > < / T e x t >  
                 < T e x t   i d = " S i g n e r _ 2 . U s e r . O u L e v 6 "   l a b e l = " S i g n e r _ 2 . U s e r . O u L e v 6 "   v i s i b l e = " F a l s e " > < ! [ C D A T A [   ] ] > < / T e x t >  
                 < T e x t   i d = " S i g n e r _ 2 . U s e r . O u L e v 7 "   l a b e l = " S i g n e r _ 2 . U s e r . O u L e v 7 "   v i s i b l e = " F a l s e " > < ! [ C D A T A [   ] ] > < / T e x t >  
                 < T e x t   i d = " S i g n e r _ 2 . U s e r . O u M a i l "   l a b e l = " S i g n e r _ 2 . U s e r . O u M a i l "   v i s i b l e = " F a l s e " > < ! [ C D A T A [   ] ] > < / T e x t >  
                 < T e x t   i d = " S i g n e r _ 2 . U s e r . O u P h o n e "   l a b e l = " S i g n e r _ 2 . U s e r . O u P h o n e "   v i s i b l e = " F a l s e " > < ! [ C D A T A [   ] ] > < / T e x t >  
                 < T e x t   i d = " S i g n e r _ 2 . U s e r . P h o n e "   l a b e l = " S i g n e r _ 2 . U s e r . P h o n e "   v i s i b l e = " F a l s e " > < ! [ C D A T A [   ] ] > < / T e x t >  
                 < T e x t   i d = " S i g n e r _ 2 . U s e r . P o s t a l . C i t y "   l a b e l = " S i g n e r _ 2 . U s e r . P o s t a l . C i t y "   v i s i b l e = " F a l s e " > < ! [ C D A T A [   ] ] > < / T e x t >  
                 < T e x t   i d = " S i g n e r _ 2 . U s e r . P o s t a l . O f f i c e N a m e "   l a b e l = " S i g n e r _ 2 . U s e r . P o s t a l . O f f i c e N a m e "   v i s i b l e = " F a l s e " > < ! [ C D A T A [   ] ] > < / T e x t >  
                 < T e x t   i d = " S i g n e r _ 2 . U s e r . P o s t a l . P O B o x "   l a b e l = " S i g n e r _ 2 . U s e r . P o s t a l . P O B o x "   v i s i b l e = " F a l s e " > < ! [ C D A T A [   ] ] > < / T e x t >  
                 < T e x t   i d = " S i g n e r _ 2 . U s e r . P o s t a l . S t r e e t "   l a b e l = " S i g n e r _ 2 . U s e r . P o s t a l . S t r e e t "   v i s i b l e = " F a l s e " > < ! [ C D A T A [   ] ] > < / T e x t >  
                 < T e x t   i d = " S i g n e r _ 2 . U s e r . P o s t a l . Z i p "   l a b e l = " S i g n e r _ 2 . U s e r . P o s t a l . Z i p "   v i s i b l e = " F a l s e " > < ! [ C D A T A [   ] ] > < / T e x t >  
                 < T e x t   i d = " S i g n e r _ 2 . U s e r . S a l u t a t i o n "   l a b e l = " S i g n e r _ 2 . U s e r . S a l u t a t i o n "   v i s i b l e = " F a l s e " > < ! [ C D A T A [   ] ] > < / T e x t >  
                 < T e x t   i d = " S i g n e r _ 2 . U s e r . T i t l e "   l a b e l = " S i g n e r _ 2 . U s e r . T i t l e "   v i s i b l e = " F a l s e " > < ! [ C D A T A [   ] ] > < / T e x t >  
                 < T e x t   i d = " S i g n e r _ 2 . U s e r . U r l "   l a b e l = " S i g n e r _ 2 . U s e r . U r l "   v i s i b l e = " F a l s e " > < ! [ C D A T A [   ] ] > < / T e x t >  
             < / S i g n e r _ 2 >  
         < / D a t a M o d e l >  
     < / C o n t e n t >  
 < / O n e O f f i x x D o c u m e n t P a r t > 
</file>

<file path=customXml/itemProps1.xml><?xml version="1.0" encoding="utf-8"?>
<ds:datastoreItem xmlns:ds="http://schemas.openxmlformats.org/officeDocument/2006/customXml" ds:itemID="{7C23401C-A07D-4741-939D-5DFE62F1603F}">
  <ds:schemaRefs>
    <ds:schemaRef ds:uri="http://www.w3.org/2001/XMLSchema"/>
    <ds:schemaRef ds:uri="http://schema.oneoffixx.com/OneOffixxImageDefinitionPart/1"/>
  </ds:schemaRefs>
</ds:datastoreItem>
</file>

<file path=customXml/itemProps2.xml><?xml version="1.0" encoding="utf-8"?>
<ds:datastoreItem xmlns:ds="http://schemas.openxmlformats.org/officeDocument/2006/customXml" ds:itemID="{912F178E-E87B-4906-8DD9-8846832C5F16}">
  <ds:schemaRefs>
    <ds:schemaRef ds:uri="http://www.w3.org/2001/XMLSchema"/>
    <ds:schemaRef ds:uri="http://schema.oneoffixx.com/OneOffixxFormattingPart/1"/>
    <ds:schemaRef ds:uri=""/>
  </ds:schemaRefs>
</ds:datastoreItem>
</file>

<file path=customXml/itemProps3.xml><?xml version="1.0" encoding="utf-8"?>
<ds:datastoreItem xmlns:ds="http://schemas.openxmlformats.org/officeDocument/2006/customXml" ds:itemID="{2EE5CA47-BB99-4A35-8BA1-37F9462182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296990-AA47-4F0F-948E-6F9FD0119661}">
  <ds:schemaRefs>
    <ds:schemaRef ds:uri="http://www.w3.org/2001/XMLSchema"/>
    <ds:schemaRef ds:uri="http://schema.oneoffixx.com/OneOffixxExtendedBindingPart/1"/>
    <ds:schemaRef ds:uri="http://www.w3.org/1999/XSL/Transform"/>
    <ds:schemaRef ds:uri="http://schema.oneoffixx.com/OneOffixxContactsPart/1"/>
    <ds:schemaRef ds:uri="http://schemas.microsoft.com/office/word/2010/wordprocessingCanvas"/>
    <ds:schemaRef ds:uri="http://schemas.openxmlformats.org/markup-compatibility/2006"/>
    <ds:schemaRef ds:uri="urn:schemas-microsoft-com:office:office"/>
    <ds:schemaRef ds:uri="http://schemas.openxmlformats.org/officeDocument/2006/relationships"/>
    <ds:schemaRef ds:uri="http://schemas.openxmlformats.org/officeDocument/2006/math"/>
    <ds:schemaRef ds:uri="urn:schemas-microsoft-com:vml"/>
    <ds:schemaRef ds:uri="http://schemas.microsoft.com/office/word/2010/wordprocessingDrawing"/>
    <ds:schemaRef ds:uri="http://schemas.openxmlformats.org/drawingml/2006/wordprocessingDrawing"/>
    <ds:schemaRef ds:uri="urn:schemas-microsoft-com:office:word"/>
    <ds:schemaRef ds:uri="http://schemas.openxmlformats.org/wordprocessingml/2006/main"/>
    <ds:schemaRef ds:uri="http://schemas.microsoft.com/office/word/2010/wordml"/>
    <ds:schemaRef ds:uri="http://schemas.microsoft.com/office/word/2010/wordprocessingGroup"/>
    <ds:schemaRef ds:uri="http://schemas.microsoft.com/office/word/2010/wordprocessingInk"/>
    <ds:schemaRef ds:uri="http://schemas.microsoft.com/office/word/2006/wordml"/>
    <ds:schemaRef ds:uri="http://schemas.microsoft.com/office/word/2010/wordprocessingShape"/>
  </ds:schemaRefs>
</ds:datastoreItem>
</file>

<file path=customXml/itemProps5.xml><?xml version="1.0" encoding="utf-8"?>
<ds:datastoreItem xmlns:ds="http://schemas.openxmlformats.org/officeDocument/2006/customXml" ds:itemID="{CD82870A-23EA-4251-953F-B92AF8521431}">
  <ds:schemaRefs>
    <ds:schemaRef ds:uri="http://www.w3.org/2001/XMLSchema"/>
    <ds:schemaRef ds:uri="http://schema.oneoffixx.com/OneOffixxDocumentPart/1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d9e3e4dd-ef4c-44fd-b0f6-83dc5c9677a1.dotx</Template>
  <TotalTime>0</TotalTime>
  <Pages>1</Pages>
  <Words>134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Zuerich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Christoph Hänseler</dc:creator>
  <cp:lastModifiedBy>Barbara Evangelisti</cp:lastModifiedBy>
  <cp:revision>33</cp:revision>
  <cp:lastPrinted>2016-10-18T22:36:00Z</cp:lastPrinted>
  <dcterms:created xsi:type="dcterms:W3CDTF">2023-03-14T09:08:00Z</dcterms:created>
  <dcterms:modified xsi:type="dcterms:W3CDTF">2024-08-21T07:35:00Z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OTrackRevision">
    <vt:bool>false</vt:bool>
  </property>
</Properties>
</file>